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E57" w:rsidRDefault="00A96D09">
      <w:pPr>
        <w:spacing w:line="560" w:lineRule="exact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附件</w:t>
      </w:r>
      <w:del w:id="0" w:author="吴可扬（非）" w:date="2020-08-11T16:13:00Z">
        <w:r w:rsidDel="0086257C">
          <w:rPr>
            <w:rFonts w:ascii="Times New Roman" w:eastAsia="黑体" w:hAnsi="Times New Roman" w:hint="eastAsia"/>
            <w:color w:val="000000"/>
            <w:kern w:val="0"/>
            <w:sz w:val="32"/>
            <w:szCs w:val="32"/>
          </w:rPr>
          <w:delText>1</w:delText>
        </w:r>
      </w:del>
      <w:ins w:id="1" w:author="吴可扬（非）" w:date="2020-08-11T16:13:00Z">
        <w:r w:rsidR="0086257C">
          <w:rPr>
            <w:rFonts w:ascii="Times New Roman" w:eastAsia="黑体" w:hAnsi="Times New Roman" w:hint="eastAsia"/>
            <w:color w:val="000000"/>
            <w:kern w:val="0"/>
            <w:sz w:val="32"/>
            <w:szCs w:val="32"/>
          </w:rPr>
          <w:t>2</w:t>
        </w:r>
      </w:ins>
    </w:p>
    <w:p w:rsidR="004F0E57" w:rsidRDefault="004F0E57">
      <w:pPr>
        <w:widowControl/>
        <w:autoSpaceDN w:val="0"/>
        <w:spacing w:line="560" w:lineRule="exact"/>
        <w:jc w:val="center"/>
        <w:rPr>
          <w:rFonts w:ascii="Times New Roman" w:eastAsia="华文仿宋" w:hAnsi="Times New Roman"/>
          <w:kern w:val="0"/>
          <w:sz w:val="32"/>
          <w:szCs w:val="32"/>
        </w:rPr>
      </w:pPr>
    </w:p>
    <w:p w:rsidR="004F0E57" w:rsidRDefault="004F0E57">
      <w:pPr>
        <w:widowControl/>
        <w:autoSpaceDN w:val="0"/>
        <w:spacing w:line="560" w:lineRule="exact"/>
        <w:jc w:val="center"/>
        <w:rPr>
          <w:rFonts w:ascii="Times New Roman" w:eastAsia="华文仿宋" w:hAnsi="Times New Roman"/>
          <w:kern w:val="0"/>
          <w:sz w:val="32"/>
          <w:szCs w:val="32"/>
        </w:rPr>
      </w:pPr>
    </w:p>
    <w:p w:rsidR="004F0E57" w:rsidRDefault="004F0E57">
      <w:pPr>
        <w:widowControl/>
        <w:autoSpaceDN w:val="0"/>
        <w:spacing w:line="560" w:lineRule="exact"/>
        <w:jc w:val="center"/>
        <w:rPr>
          <w:rFonts w:ascii="Times New Roman" w:eastAsia="华文仿宋" w:hAnsi="Times New Roman"/>
          <w:kern w:val="0"/>
          <w:sz w:val="32"/>
          <w:szCs w:val="32"/>
        </w:rPr>
      </w:pPr>
    </w:p>
    <w:p w:rsidR="004F0E57" w:rsidRDefault="004F0E57">
      <w:pPr>
        <w:widowControl/>
        <w:autoSpaceDN w:val="0"/>
        <w:spacing w:line="560" w:lineRule="exact"/>
        <w:jc w:val="center"/>
        <w:rPr>
          <w:rFonts w:ascii="Times New Roman" w:eastAsia="华文仿宋" w:hAnsi="Times New Roman"/>
          <w:kern w:val="0"/>
          <w:sz w:val="32"/>
          <w:szCs w:val="32"/>
        </w:rPr>
      </w:pPr>
    </w:p>
    <w:p w:rsidR="004F0E57" w:rsidRDefault="00A96D09">
      <w:pPr>
        <w:widowControl/>
        <w:autoSpaceDN w:val="0"/>
        <w:jc w:val="center"/>
        <w:rPr>
          <w:rFonts w:ascii="方正小标宋简体" w:eastAsia="方正小标宋简体" w:hAnsi="方正小标宋简体" w:cs="方正小标宋简体"/>
          <w:kern w:val="0"/>
          <w:sz w:val="52"/>
          <w:szCs w:val="52"/>
        </w:rPr>
      </w:pPr>
      <w:bookmarkStart w:id="2" w:name="_Hlk28162947"/>
      <w:r>
        <w:rPr>
          <w:rFonts w:ascii="方正小标宋简体" w:eastAsia="方正小标宋简体" w:hAnsi="方正小标宋简体" w:cs="方正小标宋简体" w:hint="eastAsia"/>
          <w:kern w:val="0"/>
          <w:sz w:val="52"/>
          <w:szCs w:val="52"/>
        </w:rPr>
        <w:t>DCMM贯标试点单位申报书</w:t>
      </w:r>
    </w:p>
    <w:bookmarkEnd w:id="2"/>
    <w:p w:rsidR="004F0E57" w:rsidRDefault="004F0E57">
      <w:pPr>
        <w:widowControl/>
        <w:autoSpaceDN w:val="0"/>
        <w:spacing w:line="360" w:lineRule="auto"/>
        <w:jc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4F0E57" w:rsidRDefault="004F0E57">
      <w:pPr>
        <w:widowControl/>
        <w:autoSpaceDN w:val="0"/>
        <w:spacing w:line="360" w:lineRule="auto"/>
        <w:jc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4F0E57" w:rsidRDefault="004F0E57">
      <w:pPr>
        <w:widowControl/>
        <w:autoSpaceDN w:val="0"/>
        <w:spacing w:line="360" w:lineRule="auto"/>
        <w:jc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4F0E57" w:rsidRDefault="004F0E57">
      <w:pPr>
        <w:widowControl/>
        <w:autoSpaceDN w:val="0"/>
        <w:spacing w:line="360" w:lineRule="auto"/>
        <w:jc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4F0E57" w:rsidRDefault="004F0E57">
      <w:pPr>
        <w:widowControl/>
        <w:autoSpaceDN w:val="0"/>
        <w:spacing w:line="360" w:lineRule="auto"/>
        <w:jc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4F0E57" w:rsidRDefault="00A96D09">
      <w:pPr>
        <w:widowControl/>
        <w:autoSpaceDN w:val="0"/>
        <w:spacing w:line="360" w:lineRule="auto"/>
        <w:ind w:firstLineChars="500" w:firstLine="160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单位名称：（盖章）</w:t>
      </w:r>
    </w:p>
    <w:p w:rsidR="004F0E57" w:rsidRDefault="00A96D09">
      <w:pPr>
        <w:widowControl/>
        <w:autoSpaceDN w:val="0"/>
        <w:spacing w:line="360" w:lineRule="auto"/>
        <w:ind w:firstLineChars="500" w:firstLine="160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联 系 人：</w:t>
      </w:r>
    </w:p>
    <w:p w:rsidR="004F0E57" w:rsidRDefault="00A96D09">
      <w:pPr>
        <w:widowControl/>
        <w:autoSpaceDN w:val="0"/>
        <w:spacing w:line="360" w:lineRule="auto"/>
        <w:ind w:firstLineChars="500" w:firstLine="160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联系电话：</w:t>
      </w:r>
    </w:p>
    <w:p w:rsidR="004F0E57" w:rsidRDefault="00A96D09">
      <w:pPr>
        <w:widowControl/>
        <w:autoSpaceDN w:val="0"/>
        <w:spacing w:line="360" w:lineRule="auto"/>
        <w:ind w:firstLineChars="500" w:firstLine="1600"/>
        <w:rPr>
          <w:rFonts w:ascii="仿宋_GB2312" w:eastAsia="仿宋_GB2312" w:hAnsi="仿宋_GB2312" w:cs="仿宋_GB2312"/>
          <w:b/>
          <w:kern w:val="0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联系地址：</w:t>
      </w:r>
    </w:p>
    <w:p w:rsidR="004F0E57" w:rsidRDefault="004F0E57">
      <w:pPr>
        <w:widowControl/>
        <w:autoSpaceDN w:val="0"/>
        <w:spacing w:line="360" w:lineRule="auto"/>
        <w:jc w:val="center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</w:p>
    <w:p w:rsidR="004F0E57" w:rsidRDefault="004F0E57">
      <w:pPr>
        <w:widowControl/>
        <w:autoSpaceDN w:val="0"/>
        <w:spacing w:line="360" w:lineRule="auto"/>
        <w:jc w:val="center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</w:p>
    <w:p w:rsidR="004F0E57" w:rsidRDefault="004F0E57">
      <w:pPr>
        <w:widowControl/>
        <w:autoSpaceDN w:val="0"/>
        <w:spacing w:line="360" w:lineRule="auto"/>
        <w:jc w:val="center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</w:p>
    <w:p w:rsidR="004F0E57" w:rsidRDefault="004F0E57">
      <w:pPr>
        <w:widowControl/>
        <w:autoSpaceDN w:val="0"/>
        <w:spacing w:line="360" w:lineRule="auto"/>
        <w:jc w:val="center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</w:p>
    <w:p w:rsidR="004F0E57" w:rsidRDefault="004F0E57">
      <w:pPr>
        <w:widowControl/>
        <w:autoSpaceDN w:val="0"/>
        <w:spacing w:line="560" w:lineRule="exact"/>
        <w:jc w:val="center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</w:p>
    <w:p w:rsidR="004F0E57" w:rsidRDefault="00A96D09">
      <w:pPr>
        <w:autoSpaceDN w:val="0"/>
        <w:spacing w:line="560" w:lineRule="exact"/>
        <w:jc w:val="center"/>
        <w:rPr>
          <w:rFonts w:ascii="Times New Roman" w:eastAsia="仿宋_GB2312" w:hAnsi="Times New Roman"/>
          <w:b/>
          <w:kern w:val="0"/>
          <w:sz w:val="32"/>
          <w:szCs w:val="32"/>
        </w:rPr>
      </w:pPr>
      <w:r>
        <w:rPr>
          <w:rFonts w:ascii="Times New Roman" w:eastAsia="仿宋_GB2312" w:hAnsi="Times New Roman"/>
          <w:b/>
          <w:kern w:val="0"/>
          <w:sz w:val="32"/>
          <w:szCs w:val="32"/>
        </w:rPr>
        <w:t>申报日期：</w:t>
      </w:r>
      <w:r>
        <w:rPr>
          <w:rFonts w:ascii="Times New Roman" w:eastAsia="仿宋_GB2312" w:hAnsi="Times New Roman"/>
          <w:b/>
          <w:kern w:val="0"/>
          <w:sz w:val="32"/>
          <w:szCs w:val="32"/>
        </w:rPr>
        <w:t>2020</w:t>
      </w:r>
      <w:r>
        <w:rPr>
          <w:rFonts w:ascii="Times New Roman" w:eastAsia="仿宋_GB2312" w:hAnsi="Times New Roman"/>
          <w:b/>
          <w:kern w:val="0"/>
          <w:sz w:val="32"/>
          <w:szCs w:val="32"/>
        </w:rPr>
        <w:t>年</w:t>
      </w:r>
      <w:r>
        <w:rPr>
          <w:rFonts w:ascii="Times New Roman" w:eastAsia="仿宋_GB2312" w:hAnsi="Times New Roman"/>
          <w:b/>
          <w:kern w:val="0"/>
          <w:sz w:val="32"/>
          <w:szCs w:val="32"/>
        </w:rPr>
        <w:t xml:space="preserve">  </w:t>
      </w:r>
      <w:r>
        <w:rPr>
          <w:rFonts w:ascii="Times New Roman" w:eastAsia="仿宋_GB2312" w:hAnsi="Times New Roman"/>
          <w:b/>
          <w:kern w:val="0"/>
          <w:sz w:val="32"/>
          <w:szCs w:val="32"/>
        </w:rPr>
        <w:t>月</w:t>
      </w:r>
      <w:r>
        <w:rPr>
          <w:rFonts w:ascii="Times New Roman" w:eastAsia="仿宋_GB2312" w:hAnsi="Times New Roman"/>
          <w:b/>
          <w:kern w:val="0"/>
          <w:sz w:val="32"/>
          <w:szCs w:val="32"/>
        </w:rPr>
        <w:t xml:space="preserve">  </w:t>
      </w:r>
      <w:r>
        <w:rPr>
          <w:rFonts w:ascii="Times New Roman" w:eastAsia="仿宋_GB2312" w:hAnsi="Times New Roman"/>
          <w:b/>
          <w:kern w:val="0"/>
          <w:sz w:val="32"/>
          <w:szCs w:val="32"/>
        </w:rPr>
        <w:t>日</w:t>
      </w:r>
    </w:p>
    <w:p w:rsidR="004F0E57" w:rsidRDefault="004F0E57">
      <w:pPr>
        <w:autoSpaceDN w:val="0"/>
        <w:spacing w:line="560" w:lineRule="exact"/>
        <w:outlineLvl w:val="0"/>
        <w:rPr>
          <w:rFonts w:ascii="Times New Roman" w:eastAsia="华文仿宋" w:hAnsi="Times New Roman"/>
          <w:b/>
          <w:kern w:val="0"/>
          <w:sz w:val="32"/>
          <w:szCs w:val="32"/>
        </w:rPr>
      </w:pPr>
    </w:p>
    <w:p w:rsidR="004F0E57" w:rsidRDefault="004F0E57">
      <w:pPr>
        <w:autoSpaceDN w:val="0"/>
        <w:spacing w:line="560" w:lineRule="exact"/>
        <w:outlineLvl w:val="0"/>
        <w:rPr>
          <w:rFonts w:ascii="Times New Roman" w:eastAsia="华文仿宋" w:hAnsi="Times New Roman"/>
          <w:b/>
          <w:kern w:val="0"/>
          <w:sz w:val="32"/>
          <w:szCs w:val="32"/>
        </w:rPr>
        <w:sectPr w:rsidR="004F0E57">
          <w:footerReference w:type="default" r:id="rId7"/>
          <w:pgSz w:w="11906" w:h="16838"/>
          <w:pgMar w:top="1440" w:right="1800" w:bottom="1440" w:left="1800" w:header="851" w:footer="992" w:gutter="0"/>
          <w:pgNumType w:start="0"/>
          <w:cols w:space="720"/>
          <w:docGrid w:type="lines" w:linePitch="312"/>
        </w:sectPr>
      </w:pPr>
    </w:p>
    <w:p w:rsidR="004F0E57" w:rsidRDefault="00A96D09">
      <w:pPr>
        <w:spacing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lastRenderedPageBreak/>
        <w:t>DCMM</w:t>
      </w:r>
      <w:r>
        <w:rPr>
          <w:rFonts w:ascii="Times New Roman" w:eastAsia="方正小标宋简体" w:hAnsi="Times New Roman"/>
          <w:sz w:val="44"/>
          <w:szCs w:val="44"/>
        </w:rPr>
        <w:t>贯标试点单位申请表</w:t>
      </w:r>
    </w:p>
    <w:tbl>
      <w:tblPr>
        <w:tblpPr w:leftFromText="180" w:rightFromText="180" w:vertAnchor="text" w:horzAnchor="page" w:tblpX="1399" w:tblpY="558"/>
        <w:tblOverlap w:val="never"/>
        <w:tblW w:w="9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1"/>
        <w:gridCol w:w="1964"/>
        <w:gridCol w:w="2336"/>
        <w:gridCol w:w="2380"/>
        <w:gridCol w:w="1959"/>
      </w:tblGrid>
      <w:tr w:rsidR="004F0E57">
        <w:trPr>
          <w:trHeight w:val="390"/>
        </w:trPr>
        <w:tc>
          <w:tcPr>
            <w:tcW w:w="621" w:type="dxa"/>
            <w:vMerge w:val="restart"/>
            <w:vAlign w:val="center"/>
          </w:tcPr>
          <w:p w:rsidR="004F0E57" w:rsidRDefault="00A96D09">
            <w:pPr>
              <w:spacing w:line="400" w:lineRule="exact"/>
              <w:jc w:val="center"/>
              <w:rPr>
                <w:rFonts w:ascii="Times New Roman" w:eastAsia="华文仿宋" w:hAnsi="Times New Roman"/>
                <w:sz w:val="28"/>
                <w:szCs w:val="28"/>
              </w:rPr>
            </w:pPr>
            <w:r>
              <w:rPr>
                <w:rFonts w:ascii="Times New Roman" w:eastAsia="华文仿宋" w:hAnsi="Times New Roman"/>
                <w:sz w:val="28"/>
                <w:szCs w:val="28"/>
              </w:rPr>
              <w:t>单位</w:t>
            </w:r>
          </w:p>
          <w:p w:rsidR="004F0E57" w:rsidRDefault="00A96D09">
            <w:pPr>
              <w:spacing w:line="400" w:lineRule="exact"/>
              <w:jc w:val="center"/>
              <w:rPr>
                <w:rFonts w:ascii="Times New Roman" w:eastAsia="华文仿宋" w:hAnsi="Times New Roman"/>
                <w:sz w:val="28"/>
                <w:szCs w:val="28"/>
              </w:rPr>
            </w:pPr>
            <w:r>
              <w:rPr>
                <w:rFonts w:ascii="Times New Roman" w:eastAsia="华文仿宋" w:hAnsi="Times New Roman"/>
                <w:sz w:val="28"/>
                <w:szCs w:val="28"/>
              </w:rPr>
              <w:t>基</w:t>
            </w:r>
          </w:p>
          <w:p w:rsidR="004F0E57" w:rsidRDefault="00A96D09">
            <w:pPr>
              <w:spacing w:line="400" w:lineRule="exact"/>
              <w:jc w:val="center"/>
              <w:rPr>
                <w:rFonts w:ascii="Times New Roman" w:eastAsia="华文仿宋" w:hAnsi="Times New Roman"/>
                <w:sz w:val="28"/>
                <w:szCs w:val="28"/>
              </w:rPr>
            </w:pPr>
            <w:r>
              <w:rPr>
                <w:rFonts w:ascii="Times New Roman" w:eastAsia="华文仿宋" w:hAnsi="Times New Roman"/>
                <w:sz w:val="28"/>
                <w:szCs w:val="28"/>
              </w:rPr>
              <w:t>本</w:t>
            </w:r>
          </w:p>
          <w:p w:rsidR="004F0E57" w:rsidRDefault="00A96D09">
            <w:pPr>
              <w:spacing w:line="400" w:lineRule="exact"/>
              <w:jc w:val="center"/>
              <w:rPr>
                <w:rFonts w:ascii="Times New Roman" w:eastAsia="华文仿宋" w:hAnsi="Times New Roman"/>
                <w:sz w:val="28"/>
                <w:szCs w:val="28"/>
              </w:rPr>
            </w:pPr>
            <w:r>
              <w:rPr>
                <w:rFonts w:ascii="Times New Roman" w:eastAsia="华文仿宋" w:hAnsi="Times New Roman"/>
                <w:sz w:val="28"/>
                <w:szCs w:val="28"/>
              </w:rPr>
              <w:t>信</w:t>
            </w:r>
          </w:p>
          <w:p w:rsidR="004F0E57" w:rsidRDefault="00A96D09">
            <w:pPr>
              <w:spacing w:line="400" w:lineRule="exact"/>
              <w:jc w:val="center"/>
              <w:rPr>
                <w:rFonts w:ascii="Times New Roman" w:eastAsia="华文仿宋" w:hAnsi="Times New Roman"/>
                <w:sz w:val="32"/>
                <w:szCs w:val="32"/>
              </w:rPr>
            </w:pPr>
            <w:r>
              <w:rPr>
                <w:rFonts w:ascii="Times New Roman" w:eastAsia="华文仿宋" w:hAnsi="Times New Roman"/>
                <w:sz w:val="28"/>
                <w:szCs w:val="28"/>
              </w:rPr>
              <w:t>息</w:t>
            </w:r>
          </w:p>
        </w:tc>
        <w:tc>
          <w:tcPr>
            <w:tcW w:w="1964" w:type="dxa"/>
            <w:vAlign w:val="center"/>
          </w:tcPr>
          <w:p w:rsidR="004F0E57" w:rsidRDefault="00A96D09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6675" w:type="dxa"/>
            <w:gridSpan w:val="3"/>
            <w:vAlign w:val="center"/>
          </w:tcPr>
          <w:p w:rsidR="004F0E57" w:rsidRDefault="004F0E57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</w:p>
        </w:tc>
      </w:tr>
      <w:tr w:rsidR="004F0E57">
        <w:trPr>
          <w:trHeight w:val="390"/>
        </w:trPr>
        <w:tc>
          <w:tcPr>
            <w:tcW w:w="621" w:type="dxa"/>
            <w:vMerge/>
            <w:vAlign w:val="center"/>
          </w:tcPr>
          <w:p w:rsidR="004F0E57" w:rsidRDefault="004F0E57">
            <w:pPr>
              <w:spacing w:line="480" w:lineRule="exact"/>
              <w:rPr>
                <w:rFonts w:ascii="Times New Roman" w:eastAsia="华文仿宋" w:hAnsi="Times New Roman"/>
                <w:sz w:val="32"/>
                <w:szCs w:val="32"/>
              </w:rPr>
            </w:pPr>
          </w:p>
        </w:tc>
        <w:tc>
          <w:tcPr>
            <w:tcW w:w="1964" w:type="dxa"/>
            <w:vAlign w:val="center"/>
          </w:tcPr>
          <w:p w:rsidR="004F0E57" w:rsidRDefault="00A96D09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6675" w:type="dxa"/>
            <w:gridSpan w:val="3"/>
            <w:vAlign w:val="center"/>
          </w:tcPr>
          <w:p w:rsidR="004F0E57" w:rsidRDefault="004F0E57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</w:p>
        </w:tc>
      </w:tr>
      <w:tr w:rsidR="004F0E57">
        <w:trPr>
          <w:trHeight w:val="390"/>
        </w:trPr>
        <w:tc>
          <w:tcPr>
            <w:tcW w:w="621" w:type="dxa"/>
            <w:vMerge/>
            <w:vAlign w:val="center"/>
          </w:tcPr>
          <w:p w:rsidR="004F0E57" w:rsidRDefault="004F0E57">
            <w:pPr>
              <w:widowControl/>
              <w:spacing w:line="480" w:lineRule="exact"/>
              <w:ind w:firstLine="480"/>
              <w:rPr>
                <w:rFonts w:ascii="Times New Roman" w:eastAsia="华文仿宋" w:hAnsi="Times New Roman"/>
                <w:sz w:val="32"/>
                <w:szCs w:val="32"/>
              </w:rPr>
            </w:pPr>
          </w:p>
        </w:tc>
        <w:tc>
          <w:tcPr>
            <w:tcW w:w="1964" w:type="dxa"/>
            <w:vAlign w:val="center"/>
          </w:tcPr>
          <w:p w:rsidR="004F0E57" w:rsidRDefault="00A96D09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2336" w:type="dxa"/>
            <w:tcBorders>
              <w:right w:val="single" w:sz="4" w:space="0" w:color="auto"/>
            </w:tcBorders>
            <w:vAlign w:val="center"/>
          </w:tcPr>
          <w:p w:rsidR="004F0E57" w:rsidRDefault="004F0E57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</w:p>
        </w:tc>
        <w:tc>
          <w:tcPr>
            <w:tcW w:w="23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0E57" w:rsidRDefault="00A96D09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员工总数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4F0E57" w:rsidRDefault="004F0E57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</w:p>
        </w:tc>
      </w:tr>
      <w:tr w:rsidR="004F0E57">
        <w:trPr>
          <w:trHeight w:val="390"/>
        </w:trPr>
        <w:tc>
          <w:tcPr>
            <w:tcW w:w="621" w:type="dxa"/>
            <w:vMerge/>
            <w:vAlign w:val="center"/>
          </w:tcPr>
          <w:p w:rsidR="004F0E57" w:rsidRDefault="004F0E57">
            <w:pPr>
              <w:widowControl/>
              <w:spacing w:line="480" w:lineRule="exact"/>
              <w:ind w:firstLine="480"/>
              <w:rPr>
                <w:rFonts w:ascii="Times New Roman" w:eastAsia="华文仿宋" w:hAnsi="Times New Roman"/>
                <w:sz w:val="32"/>
                <w:szCs w:val="32"/>
              </w:rPr>
            </w:pPr>
          </w:p>
        </w:tc>
        <w:tc>
          <w:tcPr>
            <w:tcW w:w="1964" w:type="dxa"/>
            <w:vAlign w:val="center"/>
          </w:tcPr>
          <w:p w:rsidR="004F0E57" w:rsidRDefault="00A96D09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336" w:type="dxa"/>
            <w:tcBorders>
              <w:right w:val="single" w:sz="4" w:space="0" w:color="auto"/>
            </w:tcBorders>
            <w:vAlign w:val="center"/>
          </w:tcPr>
          <w:p w:rsidR="004F0E57" w:rsidRDefault="004F0E57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</w:p>
        </w:tc>
        <w:tc>
          <w:tcPr>
            <w:tcW w:w="23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0E57" w:rsidRDefault="00A96D09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上年度主营业务收入（万元）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4F0E57" w:rsidRDefault="004F0E57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</w:p>
        </w:tc>
      </w:tr>
      <w:tr w:rsidR="004F0E57">
        <w:trPr>
          <w:trHeight w:val="390"/>
        </w:trPr>
        <w:tc>
          <w:tcPr>
            <w:tcW w:w="621" w:type="dxa"/>
            <w:vMerge/>
            <w:vAlign w:val="center"/>
          </w:tcPr>
          <w:p w:rsidR="004F0E57" w:rsidRDefault="004F0E57">
            <w:pPr>
              <w:widowControl/>
              <w:spacing w:line="480" w:lineRule="exact"/>
              <w:ind w:firstLine="480"/>
              <w:rPr>
                <w:rFonts w:ascii="Times New Roman" w:eastAsia="华文仿宋" w:hAnsi="Times New Roman"/>
                <w:sz w:val="32"/>
                <w:szCs w:val="32"/>
              </w:rPr>
            </w:pPr>
          </w:p>
        </w:tc>
        <w:tc>
          <w:tcPr>
            <w:tcW w:w="1964" w:type="dxa"/>
            <w:vAlign w:val="center"/>
          </w:tcPr>
          <w:p w:rsidR="004F0E57" w:rsidRDefault="00A96D09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336" w:type="dxa"/>
            <w:vAlign w:val="center"/>
          </w:tcPr>
          <w:p w:rsidR="004F0E57" w:rsidRDefault="004F0E57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</w:p>
        </w:tc>
        <w:tc>
          <w:tcPr>
            <w:tcW w:w="2380" w:type="dxa"/>
            <w:vAlign w:val="center"/>
          </w:tcPr>
          <w:p w:rsidR="004F0E57" w:rsidRDefault="00A96D09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959" w:type="dxa"/>
            <w:vAlign w:val="center"/>
          </w:tcPr>
          <w:p w:rsidR="004F0E57" w:rsidRDefault="004F0E57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</w:p>
        </w:tc>
      </w:tr>
      <w:tr w:rsidR="004F0E57">
        <w:trPr>
          <w:trHeight w:val="390"/>
        </w:trPr>
        <w:tc>
          <w:tcPr>
            <w:tcW w:w="621" w:type="dxa"/>
            <w:vMerge/>
            <w:vAlign w:val="center"/>
          </w:tcPr>
          <w:p w:rsidR="004F0E57" w:rsidRDefault="004F0E57">
            <w:pPr>
              <w:widowControl/>
              <w:spacing w:line="480" w:lineRule="exact"/>
              <w:ind w:firstLine="480"/>
              <w:rPr>
                <w:rFonts w:ascii="Times New Roman" w:eastAsia="华文仿宋" w:hAnsi="Times New Roman"/>
                <w:sz w:val="32"/>
                <w:szCs w:val="32"/>
              </w:rPr>
            </w:pPr>
          </w:p>
        </w:tc>
        <w:tc>
          <w:tcPr>
            <w:tcW w:w="1964" w:type="dxa"/>
            <w:vAlign w:val="center"/>
          </w:tcPr>
          <w:p w:rsidR="004F0E57" w:rsidRDefault="00A96D09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邮箱</w:t>
            </w:r>
          </w:p>
        </w:tc>
        <w:tc>
          <w:tcPr>
            <w:tcW w:w="2336" w:type="dxa"/>
            <w:tcBorders>
              <w:top w:val="single" w:sz="4" w:space="0" w:color="auto"/>
            </w:tcBorders>
            <w:vAlign w:val="center"/>
          </w:tcPr>
          <w:p w:rsidR="004F0E57" w:rsidRDefault="004F0E57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</w:p>
        </w:tc>
        <w:tc>
          <w:tcPr>
            <w:tcW w:w="2380" w:type="dxa"/>
            <w:vAlign w:val="center"/>
          </w:tcPr>
          <w:p w:rsidR="004F0E57" w:rsidRDefault="00A96D09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1959" w:type="dxa"/>
            <w:vAlign w:val="center"/>
          </w:tcPr>
          <w:p w:rsidR="004F0E57" w:rsidRDefault="004F0E57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</w:p>
        </w:tc>
      </w:tr>
      <w:tr w:rsidR="004F0E57">
        <w:trPr>
          <w:trHeight w:val="390"/>
        </w:trPr>
        <w:tc>
          <w:tcPr>
            <w:tcW w:w="621" w:type="dxa"/>
            <w:vMerge/>
            <w:vAlign w:val="center"/>
          </w:tcPr>
          <w:p w:rsidR="004F0E57" w:rsidRDefault="004F0E57">
            <w:pPr>
              <w:widowControl/>
              <w:spacing w:line="480" w:lineRule="exact"/>
              <w:ind w:firstLine="480"/>
              <w:rPr>
                <w:rFonts w:ascii="Times New Roman" w:eastAsia="华文仿宋" w:hAnsi="Times New Roman"/>
                <w:sz w:val="32"/>
                <w:szCs w:val="32"/>
              </w:rPr>
            </w:pPr>
          </w:p>
        </w:tc>
        <w:tc>
          <w:tcPr>
            <w:tcW w:w="1964" w:type="dxa"/>
            <w:vAlign w:val="center"/>
          </w:tcPr>
          <w:p w:rsidR="004F0E57" w:rsidRDefault="00A96D09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联系地址</w:t>
            </w:r>
          </w:p>
        </w:tc>
        <w:tc>
          <w:tcPr>
            <w:tcW w:w="6675" w:type="dxa"/>
            <w:gridSpan w:val="3"/>
            <w:tcBorders>
              <w:top w:val="single" w:sz="4" w:space="0" w:color="auto"/>
            </w:tcBorders>
            <w:vAlign w:val="center"/>
          </w:tcPr>
          <w:p w:rsidR="004F0E57" w:rsidRDefault="004F0E57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</w:p>
        </w:tc>
      </w:tr>
      <w:tr w:rsidR="004F0E57">
        <w:trPr>
          <w:trHeight w:val="2557"/>
        </w:trPr>
        <w:tc>
          <w:tcPr>
            <w:tcW w:w="621" w:type="dxa"/>
            <w:vMerge/>
            <w:vAlign w:val="center"/>
          </w:tcPr>
          <w:p w:rsidR="004F0E57" w:rsidRDefault="004F0E57">
            <w:pPr>
              <w:widowControl/>
              <w:spacing w:line="480" w:lineRule="exact"/>
              <w:rPr>
                <w:rFonts w:ascii="Times New Roman" w:eastAsia="华文仿宋" w:hAnsi="Times New Roman"/>
                <w:sz w:val="32"/>
                <w:szCs w:val="32"/>
              </w:rPr>
            </w:pPr>
          </w:p>
        </w:tc>
        <w:tc>
          <w:tcPr>
            <w:tcW w:w="1964" w:type="dxa"/>
            <w:vAlign w:val="center"/>
          </w:tcPr>
          <w:p w:rsidR="004F0E57" w:rsidRDefault="00A96D09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所属行业</w:t>
            </w:r>
          </w:p>
        </w:tc>
        <w:tc>
          <w:tcPr>
            <w:tcW w:w="6675" w:type="dxa"/>
            <w:gridSpan w:val="3"/>
            <w:tcBorders>
              <w:top w:val="single" w:sz="4" w:space="0" w:color="auto"/>
            </w:tcBorders>
            <w:vAlign w:val="center"/>
          </w:tcPr>
          <w:p w:rsidR="004F0E57" w:rsidRDefault="00A96D09">
            <w:pPr>
              <w:spacing w:line="440" w:lineRule="exact"/>
              <w:jc w:val="lef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华文仿宋" w:hAnsi="Times New Roman" w:hint="eastAsia"/>
                <w:kern w:val="0"/>
                <w:sz w:val="24"/>
                <w:szCs w:val="24"/>
              </w:rPr>
              <w:t>□制造业（细分行业领域：）</w:t>
            </w:r>
          </w:p>
          <w:p w:rsidR="004F0E57" w:rsidRDefault="00A96D09">
            <w:pPr>
              <w:spacing w:line="440" w:lineRule="exact"/>
              <w:jc w:val="lef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华文仿宋" w:hAnsi="Times New Roman" w:hint="eastAsia"/>
                <w:kern w:val="0"/>
                <w:sz w:val="24"/>
                <w:szCs w:val="24"/>
              </w:rPr>
              <w:t>□电力、热力、燃气及水生产和供应业</w:t>
            </w:r>
          </w:p>
          <w:p w:rsidR="004F0E57" w:rsidRDefault="00A96D09">
            <w:pPr>
              <w:spacing w:line="440" w:lineRule="exact"/>
              <w:jc w:val="lef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华文仿宋" w:hAnsi="Times New Roman" w:hint="eastAsia"/>
                <w:kern w:val="0"/>
                <w:sz w:val="24"/>
                <w:szCs w:val="24"/>
              </w:rPr>
              <w:t>□批发和零售业□</w:t>
            </w: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交通</w:t>
            </w:r>
            <w:r>
              <w:rPr>
                <w:rFonts w:ascii="Times New Roman" w:eastAsia="华文仿宋" w:hAnsi="Times New Roman" w:hint="eastAsia"/>
                <w:kern w:val="0"/>
                <w:sz w:val="24"/>
                <w:szCs w:val="24"/>
              </w:rPr>
              <w:t>运输、仓储和邮政业</w:t>
            </w:r>
          </w:p>
          <w:p w:rsidR="004F0E57" w:rsidRDefault="00A96D09">
            <w:pPr>
              <w:spacing w:line="440" w:lineRule="exact"/>
              <w:jc w:val="lef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华文仿宋" w:hAnsi="Times New Roman" w:hint="eastAsia"/>
                <w:kern w:val="0"/>
                <w:sz w:val="24"/>
                <w:szCs w:val="24"/>
              </w:rPr>
              <w:t>□信息传输、</w:t>
            </w: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软件</w:t>
            </w:r>
            <w:r>
              <w:rPr>
                <w:rFonts w:ascii="Times New Roman" w:eastAsia="华文仿宋" w:hAnsi="Times New Roman" w:hint="eastAsia"/>
                <w:kern w:val="0"/>
                <w:sz w:val="24"/>
                <w:szCs w:val="24"/>
              </w:rPr>
              <w:t>和信息技术服务业□金融业</w:t>
            </w:r>
          </w:p>
          <w:p w:rsidR="004F0E57" w:rsidRDefault="00A96D09">
            <w:pPr>
              <w:spacing w:line="440" w:lineRule="exact"/>
              <w:jc w:val="lef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华文仿宋" w:hAnsi="Times New Roman" w:hint="eastAsia"/>
                <w:kern w:val="0"/>
                <w:sz w:val="24"/>
                <w:szCs w:val="24"/>
              </w:rPr>
              <w:t>□</w:t>
            </w: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其他行业（请注明）</w:t>
            </w: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___________</w:t>
            </w:r>
          </w:p>
        </w:tc>
      </w:tr>
      <w:tr w:rsidR="004F0E57">
        <w:trPr>
          <w:trHeight w:val="1981"/>
        </w:trPr>
        <w:tc>
          <w:tcPr>
            <w:tcW w:w="621" w:type="dxa"/>
            <w:vMerge/>
            <w:vAlign w:val="center"/>
          </w:tcPr>
          <w:p w:rsidR="004F0E57" w:rsidRDefault="004F0E57">
            <w:pPr>
              <w:widowControl/>
              <w:spacing w:line="480" w:lineRule="exact"/>
              <w:rPr>
                <w:rFonts w:ascii="Times New Roman" w:eastAsia="华文仿宋" w:hAnsi="Times New Roman"/>
                <w:sz w:val="32"/>
                <w:szCs w:val="32"/>
              </w:rPr>
            </w:pPr>
          </w:p>
        </w:tc>
        <w:tc>
          <w:tcPr>
            <w:tcW w:w="1964" w:type="dxa"/>
            <w:vAlign w:val="center"/>
          </w:tcPr>
          <w:p w:rsidR="004F0E57" w:rsidRDefault="00A96D09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管理体系认证情况（提供证明材料）</w:t>
            </w:r>
          </w:p>
        </w:tc>
        <w:tc>
          <w:tcPr>
            <w:tcW w:w="6675" w:type="dxa"/>
            <w:gridSpan w:val="3"/>
            <w:tcBorders>
              <w:top w:val="single" w:sz="4" w:space="0" w:color="auto"/>
            </w:tcBorders>
            <w:vAlign w:val="center"/>
          </w:tcPr>
          <w:p w:rsidR="004F0E57" w:rsidRDefault="00A96D09">
            <w:pPr>
              <w:spacing w:line="440" w:lineRule="exact"/>
              <w:jc w:val="lef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华文仿宋" w:hAnsi="Times New Roman" w:hint="eastAsia"/>
                <w:kern w:val="0"/>
                <w:sz w:val="24"/>
                <w:szCs w:val="24"/>
              </w:rPr>
              <w:t>□</w:t>
            </w: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质量管理体系</w:t>
            </w:r>
            <w:r>
              <w:rPr>
                <w:rFonts w:ascii="Times New Roman" w:eastAsia="华文仿宋" w:hAnsi="Times New Roman" w:hint="eastAsia"/>
                <w:kern w:val="0"/>
                <w:sz w:val="24"/>
                <w:szCs w:val="24"/>
              </w:rPr>
              <w:t>□</w:t>
            </w: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环境管理体系</w:t>
            </w:r>
            <w:r>
              <w:rPr>
                <w:rFonts w:ascii="Times New Roman" w:eastAsia="华文仿宋" w:hAnsi="Times New Roman" w:hint="eastAsia"/>
                <w:kern w:val="0"/>
                <w:sz w:val="24"/>
                <w:szCs w:val="24"/>
              </w:rPr>
              <w:t>□</w:t>
            </w: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能源管理体系</w:t>
            </w: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 xml:space="preserve"> </w:t>
            </w:r>
          </w:p>
          <w:p w:rsidR="004F0E57" w:rsidRDefault="00A96D09">
            <w:pPr>
              <w:spacing w:line="440" w:lineRule="exact"/>
              <w:jc w:val="lef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华文仿宋" w:hAnsi="Times New Roman" w:hint="eastAsia"/>
                <w:kern w:val="0"/>
                <w:sz w:val="24"/>
                <w:szCs w:val="24"/>
              </w:rPr>
              <w:t>□</w:t>
            </w: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职业健康安全管理体系</w:t>
            </w: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华文仿宋" w:hAnsi="Times New Roman" w:hint="eastAsia"/>
                <w:kern w:val="0"/>
                <w:sz w:val="24"/>
                <w:szCs w:val="24"/>
              </w:rPr>
              <w:t>□</w:t>
            </w: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信息安全管理体系</w:t>
            </w: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 xml:space="preserve">  </w:t>
            </w:r>
          </w:p>
          <w:p w:rsidR="004F0E57" w:rsidRDefault="00A96D09">
            <w:pPr>
              <w:spacing w:line="440" w:lineRule="exact"/>
              <w:jc w:val="lef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华文仿宋" w:hAnsi="Times New Roman" w:hint="eastAsia"/>
                <w:kern w:val="0"/>
                <w:sz w:val="24"/>
                <w:szCs w:val="24"/>
              </w:rPr>
              <w:t>□</w:t>
            </w: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信息技术服务管理体系</w:t>
            </w: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华文仿宋" w:hAnsi="Times New Roman" w:hint="eastAsia"/>
                <w:kern w:val="0"/>
                <w:sz w:val="24"/>
                <w:szCs w:val="24"/>
              </w:rPr>
              <w:t>□信息化和工业化融合管理体系□</w:t>
            </w: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其它</w:t>
            </w:r>
          </w:p>
        </w:tc>
      </w:tr>
      <w:tr w:rsidR="004F0E57">
        <w:trPr>
          <w:trHeight w:val="1981"/>
        </w:trPr>
        <w:tc>
          <w:tcPr>
            <w:tcW w:w="621" w:type="dxa"/>
            <w:vMerge/>
            <w:vAlign w:val="center"/>
          </w:tcPr>
          <w:p w:rsidR="004F0E57" w:rsidRDefault="004F0E57">
            <w:pPr>
              <w:widowControl/>
              <w:spacing w:line="480" w:lineRule="exact"/>
              <w:rPr>
                <w:rFonts w:ascii="Times New Roman" w:eastAsia="华文仿宋" w:hAnsi="Times New Roman"/>
                <w:sz w:val="32"/>
                <w:szCs w:val="32"/>
              </w:rPr>
            </w:pPr>
          </w:p>
        </w:tc>
        <w:tc>
          <w:tcPr>
            <w:tcW w:w="1964" w:type="dxa"/>
            <w:vAlign w:val="center"/>
          </w:tcPr>
          <w:p w:rsidR="004F0E57" w:rsidRDefault="00A96D09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相关荣誉（提供证明材料）</w:t>
            </w:r>
          </w:p>
        </w:tc>
        <w:tc>
          <w:tcPr>
            <w:tcW w:w="6675" w:type="dxa"/>
            <w:gridSpan w:val="3"/>
            <w:tcBorders>
              <w:top w:val="single" w:sz="4" w:space="0" w:color="auto"/>
            </w:tcBorders>
            <w:vAlign w:val="center"/>
          </w:tcPr>
          <w:p w:rsidR="004F0E57" w:rsidRDefault="00A96D09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华文仿宋" w:hAnsi="Times New Roman" w:hint="eastAsia"/>
                <w:kern w:val="0"/>
                <w:sz w:val="24"/>
                <w:szCs w:val="24"/>
              </w:rPr>
              <w:t>□入选工信部</w:t>
            </w: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大数据产业发展试点示范</w:t>
            </w:r>
            <w:r>
              <w:rPr>
                <w:rFonts w:ascii="Times New Roman" w:eastAsia="华文仿宋" w:hAnsi="Times New Roman" w:hint="eastAsia"/>
                <w:kern w:val="0"/>
                <w:sz w:val="24"/>
                <w:szCs w:val="24"/>
              </w:rPr>
              <w:t>项目</w:t>
            </w: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企业</w:t>
            </w:r>
          </w:p>
          <w:p w:rsidR="004F0E57" w:rsidRDefault="00A96D09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华文仿宋" w:hAnsi="Times New Roman" w:hint="eastAsia"/>
                <w:kern w:val="0"/>
                <w:sz w:val="24"/>
                <w:szCs w:val="24"/>
              </w:rPr>
              <w:t>□</w:t>
            </w: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省级</w:t>
            </w:r>
            <w:r>
              <w:rPr>
                <w:rFonts w:ascii="Times New Roman" w:eastAsia="华文仿宋" w:hAnsi="Times New Roman" w:hint="eastAsia"/>
                <w:kern w:val="0"/>
                <w:sz w:val="24"/>
                <w:szCs w:val="24"/>
              </w:rPr>
              <w:t>大数据骨干</w:t>
            </w: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华文仿宋" w:hAnsi="Times New Roman" w:hint="eastAsia"/>
                <w:kern w:val="0"/>
                <w:sz w:val="24"/>
                <w:szCs w:val="24"/>
              </w:rPr>
              <w:t>培育</w:t>
            </w: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）企业</w:t>
            </w:r>
          </w:p>
          <w:p w:rsidR="004F0E57" w:rsidRDefault="00A96D09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华文仿宋" w:hAnsi="Times New Roman" w:hint="eastAsia"/>
                <w:kern w:val="0"/>
                <w:sz w:val="24"/>
                <w:szCs w:val="24"/>
              </w:rPr>
              <w:t>□入选省级大数据应用示范项目企业</w:t>
            </w:r>
          </w:p>
          <w:p w:rsidR="004F0E57" w:rsidRDefault="00A96D09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  <w:u w:val="single"/>
              </w:rPr>
            </w:pPr>
            <w:r>
              <w:rPr>
                <w:rFonts w:ascii="Times New Roman" w:eastAsia="华文仿宋" w:hAnsi="Times New Roman" w:hint="eastAsia"/>
                <w:kern w:val="0"/>
                <w:sz w:val="24"/>
                <w:szCs w:val="24"/>
              </w:rPr>
              <w:t>□</w:t>
            </w: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其他</w:t>
            </w:r>
          </w:p>
        </w:tc>
      </w:tr>
      <w:tr w:rsidR="004F0E57">
        <w:trPr>
          <w:trHeight w:val="1600"/>
        </w:trPr>
        <w:tc>
          <w:tcPr>
            <w:tcW w:w="621" w:type="dxa"/>
            <w:vAlign w:val="center"/>
          </w:tcPr>
          <w:p w:rsidR="004F0E57" w:rsidRDefault="00A96D09">
            <w:pPr>
              <w:widowControl/>
              <w:spacing w:line="360" w:lineRule="exact"/>
              <w:jc w:val="center"/>
              <w:rPr>
                <w:rFonts w:ascii="Times New Roman" w:eastAsia="华文仿宋" w:hAnsi="Times New Roman"/>
                <w:sz w:val="32"/>
                <w:szCs w:val="32"/>
              </w:rPr>
            </w:pPr>
            <w:r>
              <w:rPr>
                <w:rFonts w:ascii="Times New Roman" w:eastAsia="华文仿宋" w:hAnsi="Times New Roman"/>
                <w:sz w:val="28"/>
                <w:szCs w:val="28"/>
              </w:rPr>
              <w:t>单位基本情况</w:t>
            </w:r>
          </w:p>
        </w:tc>
        <w:tc>
          <w:tcPr>
            <w:tcW w:w="8639" w:type="dxa"/>
            <w:gridSpan w:val="4"/>
          </w:tcPr>
          <w:p w:rsidR="004F0E57" w:rsidRDefault="00A96D09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（简述单位主营业务、规模、市场份额、行业地位、发展前景等基本情况，不超过</w:t>
            </w: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500</w:t>
            </w:r>
            <w:r>
              <w:rPr>
                <w:rFonts w:ascii="Times New Roman" w:eastAsia="华文仿宋" w:hAnsi="Times New Roman"/>
                <w:kern w:val="0"/>
                <w:sz w:val="24"/>
                <w:szCs w:val="24"/>
              </w:rPr>
              <w:t>字）</w:t>
            </w:r>
          </w:p>
          <w:p w:rsidR="004F0E57" w:rsidRDefault="004F0E57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</w:p>
          <w:p w:rsidR="004F0E57" w:rsidRDefault="004F0E57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</w:p>
          <w:p w:rsidR="004F0E57" w:rsidRDefault="004F0E57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</w:p>
          <w:p w:rsidR="004F0E57" w:rsidRDefault="004F0E57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</w:p>
          <w:p w:rsidR="004F0E57" w:rsidRDefault="004F0E57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</w:p>
          <w:p w:rsidR="004F0E57" w:rsidRDefault="004F0E57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</w:p>
        </w:tc>
      </w:tr>
      <w:tr w:rsidR="004F0E57">
        <w:trPr>
          <w:trHeight w:val="4680"/>
        </w:trPr>
        <w:tc>
          <w:tcPr>
            <w:tcW w:w="621" w:type="dxa"/>
            <w:vAlign w:val="center"/>
          </w:tcPr>
          <w:p w:rsidR="004F0E57" w:rsidRDefault="00A96D09">
            <w:pPr>
              <w:widowControl/>
              <w:spacing w:line="400" w:lineRule="exact"/>
              <w:jc w:val="center"/>
              <w:rPr>
                <w:rFonts w:ascii="Times New Roman" w:eastAsia="华文仿宋" w:hAnsi="Times New Roman"/>
                <w:sz w:val="28"/>
                <w:szCs w:val="28"/>
              </w:rPr>
            </w:pPr>
            <w:r>
              <w:rPr>
                <w:rFonts w:ascii="Times New Roman" w:eastAsia="华文仿宋" w:hAnsi="Times New Roman" w:hint="eastAsia"/>
                <w:sz w:val="28"/>
                <w:szCs w:val="28"/>
              </w:rPr>
              <w:lastRenderedPageBreak/>
              <w:t>单位数据管理开展情况</w:t>
            </w:r>
          </w:p>
        </w:tc>
        <w:tc>
          <w:tcPr>
            <w:tcW w:w="8639" w:type="dxa"/>
            <w:gridSpan w:val="4"/>
          </w:tcPr>
          <w:p w:rsidR="004F0E57" w:rsidRDefault="00A96D09">
            <w:pPr>
              <w:spacing w:line="440" w:lineRule="exact"/>
              <w:rPr>
                <w:rFonts w:ascii="Times New Roman" w:eastAsia="华文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华文仿宋" w:hAnsi="Times New Roman" w:hint="eastAsia"/>
                <w:kern w:val="0"/>
                <w:sz w:val="24"/>
                <w:szCs w:val="24"/>
              </w:rPr>
              <w:t>（描述单位数据管理推进工作的组织体系、管理机制、投入情况及</w:t>
            </w:r>
            <w:r>
              <w:rPr>
                <w:rFonts w:ascii="Times New Roman" w:eastAsia="华文仿宋" w:hAnsi="Times New Roman" w:hint="eastAsia"/>
                <w:kern w:val="0"/>
                <w:sz w:val="24"/>
                <w:szCs w:val="24"/>
              </w:rPr>
              <w:t>DCMM</w:t>
            </w:r>
            <w:r>
              <w:rPr>
                <w:rFonts w:ascii="Times New Roman" w:eastAsia="华文仿宋" w:hAnsi="Times New Roman" w:hint="eastAsia"/>
                <w:kern w:val="0"/>
                <w:sz w:val="24"/>
                <w:szCs w:val="24"/>
              </w:rPr>
              <w:t>贯标需求等）</w:t>
            </w:r>
          </w:p>
        </w:tc>
      </w:tr>
      <w:tr w:rsidR="004F0E57">
        <w:trPr>
          <w:trHeight w:val="2804"/>
        </w:trPr>
        <w:tc>
          <w:tcPr>
            <w:tcW w:w="621" w:type="dxa"/>
            <w:vAlign w:val="center"/>
          </w:tcPr>
          <w:p w:rsidR="004F0E57" w:rsidRDefault="00A96D09">
            <w:pPr>
              <w:spacing w:line="400" w:lineRule="exact"/>
              <w:jc w:val="center"/>
              <w:rPr>
                <w:rFonts w:ascii="Times New Roman" w:eastAsia="华文仿宋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华文仿宋" w:hAnsi="Times New Roman"/>
                <w:kern w:val="0"/>
                <w:sz w:val="28"/>
                <w:szCs w:val="28"/>
              </w:rPr>
              <w:t>真实性承诺</w:t>
            </w:r>
          </w:p>
        </w:tc>
        <w:tc>
          <w:tcPr>
            <w:tcW w:w="8639" w:type="dxa"/>
            <w:gridSpan w:val="4"/>
            <w:vAlign w:val="center"/>
          </w:tcPr>
          <w:p w:rsidR="004F0E57" w:rsidRPr="00A96D09" w:rsidRDefault="00A96D09">
            <w:pPr>
              <w:spacing w:line="440" w:lineRule="exact"/>
              <w:ind w:firstLine="480"/>
              <w:rPr>
                <w:rFonts w:ascii="Times New Roman" w:eastAsia="华文仿宋" w:hAnsi="Times New Roman"/>
                <w:kern w:val="0"/>
                <w:sz w:val="28"/>
                <w:szCs w:val="28"/>
              </w:rPr>
            </w:pPr>
            <w:r w:rsidRPr="00A96D09">
              <w:rPr>
                <w:rFonts w:ascii="Times New Roman" w:eastAsia="华文仿宋" w:hAnsi="Times New Roman"/>
                <w:kern w:val="0"/>
                <w:sz w:val="28"/>
                <w:szCs w:val="28"/>
              </w:rPr>
              <w:t>本单位承诺近两年没有违法违规违纪</w:t>
            </w:r>
            <w:r w:rsidRPr="00A96D09">
              <w:rPr>
                <w:rFonts w:ascii="Times New Roman" w:eastAsia="华文仿宋" w:hAnsi="Times New Roman" w:hint="eastAsia"/>
                <w:kern w:val="0"/>
                <w:sz w:val="28"/>
                <w:szCs w:val="28"/>
              </w:rPr>
              <w:t>、失信被处理</w:t>
            </w:r>
            <w:r w:rsidRPr="00A96D09">
              <w:rPr>
                <w:rFonts w:ascii="Times New Roman" w:eastAsia="华文仿宋" w:hAnsi="Times New Roman"/>
                <w:kern w:val="0"/>
                <w:sz w:val="28"/>
                <w:szCs w:val="28"/>
              </w:rPr>
              <w:t>等不良记录</w:t>
            </w:r>
            <w:r w:rsidRPr="00A96D09">
              <w:rPr>
                <w:rFonts w:ascii="Times New Roman" w:eastAsia="华文仿宋" w:hAnsi="Times New Roman" w:hint="eastAsia"/>
                <w:kern w:val="0"/>
                <w:sz w:val="28"/>
                <w:szCs w:val="28"/>
              </w:rPr>
              <w:t>，</w:t>
            </w:r>
            <w:r w:rsidR="00196861" w:rsidRPr="00196861">
              <w:rPr>
                <w:rFonts w:ascii="Times New Roman" w:eastAsia="仿宋_GB2312" w:hAnsi="Times New Roman" w:hint="eastAsia"/>
                <w:sz w:val="28"/>
                <w:szCs w:val="28"/>
                <w:rPrChange w:id="3" w:author="钟鸣" w:date="2020-08-06T17:40:00Z">
                  <w:rPr>
                    <w:rFonts w:ascii="Times New Roman" w:eastAsia="仿宋_GB2312" w:hAnsi="Times New Roman" w:hint="eastAsia"/>
                    <w:sz w:val="32"/>
                    <w:szCs w:val="32"/>
                  </w:rPr>
                </w:rPrChange>
              </w:rPr>
              <w:t>未被政府采购部门列入不良行为记录名单</w:t>
            </w:r>
            <w:bookmarkStart w:id="4" w:name="_GoBack"/>
            <w:bookmarkEnd w:id="4"/>
            <w:r w:rsidR="00196861">
              <w:rPr>
                <w:rFonts w:ascii="Times New Roman" w:eastAsia="华文仿宋" w:hAnsi="Times New Roman" w:hint="eastAsia"/>
                <w:kern w:val="0"/>
                <w:sz w:val="28"/>
                <w:szCs w:val="28"/>
              </w:rPr>
              <w:t>。我单位申报的所有材料，均真实、完整，如有不实，愿承担相应责任。</w:t>
            </w:r>
          </w:p>
          <w:p w:rsidR="004F0E57" w:rsidRPr="00A96D09" w:rsidRDefault="004F0E57" w:rsidP="0086257C">
            <w:pPr>
              <w:keepNext/>
              <w:keepLines/>
              <w:spacing w:before="260" w:after="260" w:line="440" w:lineRule="exact"/>
              <w:ind w:firstLineChars="1500" w:firstLine="4200"/>
              <w:rPr>
                <w:rFonts w:ascii="Times New Roman" w:eastAsia="华文仿宋" w:hAnsi="Times New Roman"/>
                <w:kern w:val="0"/>
                <w:sz w:val="28"/>
                <w:szCs w:val="28"/>
                <w:rPrChange w:id="5" w:author="钟鸣" w:date="2020-08-06T17:40:00Z">
                  <w:rPr>
                    <w:rFonts w:ascii="Times New Roman" w:eastAsia="华文仿宋" w:hAnsi="Times New Roman"/>
                    <w:b/>
                    <w:bCs/>
                    <w:kern w:val="0"/>
                    <w:sz w:val="28"/>
                    <w:szCs w:val="28"/>
                  </w:rPr>
                </w:rPrChange>
              </w:rPr>
              <w:pPrChange w:id="6" w:author="吴可扬（非）" w:date="2020-08-11T16:12:00Z">
                <w:pPr>
                  <w:keepNext/>
                  <w:keepLines/>
                  <w:framePr w:hSpace="180" w:wrap="around" w:vAnchor="text" w:hAnchor="page" w:x="1399" w:y="558"/>
                  <w:spacing w:before="260" w:after="260" w:line="440" w:lineRule="exact"/>
                  <w:ind w:firstLineChars="1500" w:firstLine="4204"/>
                  <w:suppressOverlap/>
                </w:pPr>
              </w:pPrChange>
            </w:pPr>
          </w:p>
          <w:p w:rsidR="004F0E57" w:rsidRPr="00A96D09" w:rsidRDefault="00196861">
            <w:pPr>
              <w:spacing w:line="440" w:lineRule="exact"/>
              <w:ind w:firstLineChars="1600" w:firstLine="4480"/>
              <w:rPr>
                <w:rFonts w:ascii="Times New Roman" w:eastAsia="华文仿宋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华文仿宋" w:hAnsi="Times New Roman" w:hint="eastAsia"/>
                <w:kern w:val="0"/>
                <w:sz w:val="28"/>
                <w:szCs w:val="28"/>
              </w:rPr>
              <w:t>法定代表人签章：</w:t>
            </w:r>
          </w:p>
          <w:p w:rsidR="004F0E57" w:rsidRPr="00A96D09" w:rsidRDefault="00196861">
            <w:pPr>
              <w:spacing w:line="440" w:lineRule="exact"/>
              <w:ind w:firstLineChars="1600" w:firstLine="4480"/>
              <w:rPr>
                <w:rFonts w:ascii="Times New Roman" w:eastAsia="华文仿宋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华文仿宋" w:hAnsi="Times New Roman" w:hint="eastAsia"/>
                <w:kern w:val="0"/>
                <w:sz w:val="28"/>
                <w:szCs w:val="28"/>
              </w:rPr>
              <w:t>公章：</w:t>
            </w:r>
          </w:p>
          <w:p w:rsidR="004F0E57" w:rsidRDefault="00196861">
            <w:pPr>
              <w:spacing w:line="440" w:lineRule="exact"/>
              <w:ind w:firstLineChars="1800" w:firstLine="5040"/>
              <w:rPr>
                <w:rFonts w:ascii="Times New Roman" w:eastAsia="华文仿宋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华文仿宋" w:hAnsi="Times New Roman" w:hint="eastAsia"/>
                <w:kern w:val="0"/>
                <w:sz w:val="28"/>
                <w:szCs w:val="28"/>
              </w:rPr>
              <w:t>年</w:t>
            </w:r>
            <w:r>
              <w:rPr>
                <w:rFonts w:ascii="Times New Roman" w:eastAsia="华文仿宋" w:hAnsi="Times New Roman"/>
                <w:kern w:val="0"/>
                <w:sz w:val="28"/>
                <w:szCs w:val="28"/>
              </w:rPr>
              <w:t xml:space="preserve">   </w:t>
            </w:r>
            <w:r>
              <w:rPr>
                <w:rFonts w:ascii="Times New Roman" w:eastAsia="华文仿宋" w:hAnsi="Times New Roman" w:hint="eastAsia"/>
                <w:kern w:val="0"/>
                <w:sz w:val="28"/>
                <w:szCs w:val="28"/>
              </w:rPr>
              <w:t>月</w:t>
            </w:r>
            <w:r>
              <w:rPr>
                <w:rFonts w:ascii="Times New Roman" w:eastAsia="华文仿宋" w:hAnsi="Times New Roman"/>
                <w:kern w:val="0"/>
                <w:sz w:val="28"/>
                <w:szCs w:val="28"/>
              </w:rPr>
              <w:t xml:space="preserve">   </w:t>
            </w:r>
            <w:r>
              <w:rPr>
                <w:rFonts w:ascii="Times New Roman" w:eastAsia="华文仿宋" w:hAnsi="Times New Roman" w:hint="eastAsia"/>
                <w:kern w:val="0"/>
                <w:sz w:val="28"/>
                <w:szCs w:val="28"/>
              </w:rPr>
              <w:t>日</w:t>
            </w:r>
          </w:p>
        </w:tc>
      </w:tr>
      <w:tr w:rsidR="004F0E57">
        <w:trPr>
          <w:trHeight w:val="3030"/>
        </w:trPr>
        <w:tc>
          <w:tcPr>
            <w:tcW w:w="621" w:type="dxa"/>
            <w:vAlign w:val="center"/>
          </w:tcPr>
          <w:p w:rsidR="004F0E57" w:rsidRDefault="00A96D09">
            <w:pPr>
              <w:spacing w:line="360" w:lineRule="exact"/>
              <w:jc w:val="center"/>
              <w:rPr>
                <w:rFonts w:ascii="Times New Roman" w:eastAsia="华文仿宋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华文仿宋" w:hAnsi="Times New Roman" w:hint="eastAsia"/>
                <w:kern w:val="0"/>
                <w:sz w:val="28"/>
                <w:szCs w:val="28"/>
              </w:rPr>
              <w:t>推荐单位意见</w:t>
            </w:r>
          </w:p>
        </w:tc>
        <w:tc>
          <w:tcPr>
            <w:tcW w:w="8639" w:type="dxa"/>
            <w:gridSpan w:val="4"/>
            <w:vAlign w:val="bottom"/>
          </w:tcPr>
          <w:p w:rsidR="004F0E57" w:rsidRDefault="00A96D09">
            <w:pPr>
              <w:spacing w:line="560" w:lineRule="exact"/>
              <w:ind w:firstLineChars="1600" w:firstLine="4480"/>
              <w:rPr>
                <w:rFonts w:ascii="Times New Roman" w:eastAsia="华文仿宋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华文仿宋" w:hAnsi="Times New Roman"/>
                <w:kern w:val="0"/>
                <w:sz w:val="28"/>
                <w:szCs w:val="28"/>
              </w:rPr>
              <w:t>公章：</w:t>
            </w:r>
          </w:p>
          <w:p w:rsidR="004F0E57" w:rsidRDefault="00A96D09">
            <w:pPr>
              <w:spacing w:line="560" w:lineRule="exact"/>
              <w:ind w:firstLineChars="1800" w:firstLine="5040"/>
              <w:rPr>
                <w:rFonts w:ascii="Times New Roman" w:eastAsia="华文仿宋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华文仿宋" w:hAnsi="Times New Roman"/>
                <w:kern w:val="0"/>
                <w:sz w:val="28"/>
                <w:szCs w:val="28"/>
              </w:rPr>
              <w:t>年</w:t>
            </w:r>
            <w:r>
              <w:rPr>
                <w:rFonts w:ascii="Times New Roman" w:eastAsia="华文仿宋" w:hAnsi="Times New Roman"/>
                <w:kern w:val="0"/>
                <w:sz w:val="28"/>
                <w:szCs w:val="28"/>
              </w:rPr>
              <w:t xml:space="preserve">   </w:t>
            </w:r>
            <w:r>
              <w:rPr>
                <w:rFonts w:ascii="Times New Roman" w:eastAsia="华文仿宋" w:hAnsi="Times New Roman"/>
                <w:kern w:val="0"/>
                <w:sz w:val="28"/>
                <w:szCs w:val="28"/>
              </w:rPr>
              <w:t>月</w:t>
            </w:r>
            <w:r>
              <w:rPr>
                <w:rFonts w:ascii="Times New Roman" w:eastAsia="华文仿宋" w:hAnsi="Times New Roman"/>
                <w:kern w:val="0"/>
                <w:sz w:val="28"/>
                <w:szCs w:val="28"/>
              </w:rPr>
              <w:t xml:space="preserve">   </w:t>
            </w:r>
            <w:r>
              <w:rPr>
                <w:rFonts w:ascii="Times New Roman" w:eastAsia="华文仿宋" w:hAnsi="Times New Roman"/>
                <w:kern w:val="0"/>
                <w:sz w:val="28"/>
                <w:szCs w:val="28"/>
              </w:rPr>
              <w:t>日</w:t>
            </w:r>
          </w:p>
        </w:tc>
      </w:tr>
    </w:tbl>
    <w:p w:rsidR="004F0E57" w:rsidRDefault="004F0E57"/>
    <w:sectPr w:rsidR="004F0E57" w:rsidSect="004F0E57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5EA" w:rsidRDefault="00D865EA" w:rsidP="004F0E57">
      <w:r>
        <w:separator/>
      </w:r>
    </w:p>
  </w:endnote>
  <w:endnote w:type="continuationSeparator" w:id="1">
    <w:p w:rsidR="00D865EA" w:rsidRDefault="00D865EA" w:rsidP="004F0E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E57" w:rsidRDefault="004F0E57">
    <w:pPr>
      <w:pStyle w:val="a3"/>
      <w:jc w:val="center"/>
      <w:rPr>
        <w:rFonts w:ascii="Times New Roman" w:hAnsi="Times New Roman"/>
        <w:sz w:val="21"/>
        <w:szCs w:val="21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E57" w:rsidRDefault="00196861">
    <w:pPr>
      <w:pStyle w:val="a3"/>
      <w:jc w:val="center"/>
      <w:rPr>
        <w:rFonts w:ascii="Times New Roman" w:hAnsi="Times New Roman"/>
        <w:sz w:val="21"/>
        <w:szCs w:val="21"/>
      </w:rPr>
    </w:pPr>
    <w:r w:rsidRPr="00196861">
      <w:rPr>
        <w:sz w:val="21"/>
      </w:rPr>
      <w:pict>
        <v:rect id="文本框 1" o:spid="_x0000_s2049" style="position:absolute;left:0;text-align:left;margin-left:0;margin-top:0;width:2in;height:2in;z-index:251658240;mso-wrap-style:none;mso-position-horizontal:center;mso-position-horizontal-relative:margin" o:preferrelative="t" filled="f" stroked="f">
          <v:textbox style="mso-fit-shape-to-text:t" inset="0,0,0,0">
            <w:txbxContent>
              <w:p w:rsidR="004F0E57" w:rsidRDefault="00196861">
                <w:pPr>
                  <w:pStyle w:val="a3"/>
                  <w:jc w:val="center"/>
                </w:pPr>
                <w:r>
                  <w:rPr>
                    <w:rFonts w:ascii="Times New Roman" w:hAnsi="Times New Roman"/>
                    <w:sz w:val="21"/>
                    <w:szCs w:val="21"/>
                  </w:rPr>
                  <w:fldChar w:fldCharType="begin"/>
                </w:r>
                <w:r w:rsidR="00A96D09">
                  <w:rPr>
                    <w:rFonts w:ascii="Times New Roman" w:hAnsi="Times New Roman"/>
                    <w:sz w:val="21"/>
                    <w:szCs w:val="21"/>
                  </w:rPr>
                  <w:instrText>PAGE   \* MERGEFORMAT</w:instrText>
                </w:r>
                <w:r>
                  <w:rPr>
                    <w:rFonts w:ascii="Times New Roman" w:hAnsi="Times New Roman"/>
                    <w:sz w:val="21"/>
                    <w:szCs w:val="21"/>
                  </w:rPr>
                  <w:fldChar w:fldCharType="separate"/>
                </w:r>
                <w:r w:rsidR="0086257C" w:rsidRPr="0086257C">
                  <w:rPr>
                    <w:rFonts w:ascii="Times New Roman" w:hAnsi="Times New Roman"/>
                    <w:noProof/>
                    <w:sz w:val="21"/>
                    <w:szCs w:val="21"/>
                    <w:lang w:val="zh-CN"/>
                  </w:rPr>
                  <w:t>1</w:t>
                </w:r>
                <w:r>
                  <w:rPr>
                    <w:rFonts w:ascii="Times New Roman" w:hAnsi="Times New Roman"/>
                    <w:sz w:val="21"/>
                    <w:szCs w:val="21"/>
                  </w:rP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5EA" w:rsidRDefault="00D865EA" w:rsidP="004F0E57">
      <w:r>
        <w:separator/>
      </w:r>
    </w:p>
  </w:footnote>
  <w:footnote w:type="continuationSeparator" w:id="1">
    <w:p w:rsidR="00D865EA" w:rsidRDefault="00D865EA" w:rsidP="004F0E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245D0FA3"/>
    <w:rsid w:val="00196861"/>
    <w:rsid w:val="004F0E57"/>
    <w:rsid w:val="0086257C"/>
    <w:rsid w:val="00A96D09"/>
    <w:rsid w:val="00D865EA"/>
    <w:rsid w:val="15A218CC"/>
    <w:rsid w:val="205E4072"/>
    <w:rsid w:val="245D0FA3"/>
    <w:rsid w:val="4E031081"/>
    <w:rsid w:val="5DF71819"/>
    <w:rsid w:val="7D5C6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0E57"/>
    <w:pPr>
      <w:widowControl w:val="0"/>
      <w:jc w:val="both"/>
    </w:pPr>
    <w:rPr>
      <w:rFonts w:ascii="等线" w:eastAsia="等线" w:hAnsi="等线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4F0E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4F0E5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86257C"/>
    <w:rPr>
      <w:sz w:val="18"/>
      <w:szCs w:val="18"/>
    </w:rPr>
  </w:style>
  <w:style w:type="character" w:customStyle="1" w:styleId="Char">
    <w:name w:val="批注框文本 Char"/>
    <w:basedOn w:val="a0"/>
    <w:link w:val="a5"/>
    <w:rsid w:val="0086257C"/>
    <w:rPr>
      <w:rFonts w:ascii="等线" w:eastAsia="等线" w:hAnsi="等线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105</Words>
  <Characters>604</Characters>
  <Application>Microsoft Office Word</Application>
  <DocSecurity>0</DocSecurity>
  <Lines>5</Lines>
  <Paragraphs>1</Paragraphs>
  <ScaleCrop>false</ScaleCrop>
  <Company>省经济和信息化委员会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李剑辉</dc:creator>
  <cp:lastModifiedBy>吴可扬（非）</cp:lastModifiedBy>
  <cp:revision>1</cp:revision>
  <cp:lastPrinted>2020-08-11T08:13:00Z</cp:lastPrinted>
  <dcterms:created xsi:type="dcterms:W3CDTF">2020-07-27T10:52:00Z</dcterms:created>
  <dcterms:modified xsi:type="dcterms:W3CDTF">2020-08-11T08:13:00Z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