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01" w:rsidRDefault="00A415F1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del w:id="1" w:author="吴可扬（非）" w:date="2020-08-11T15:53:00Z">
        <w:r w:rsidDel="0090413C">
          <w:rPr>
            <w:rFonts w:ascii="黑体" w:eastAsia="黑体" w:hAnsi="黑体" w:hint="eastAsia"/>
            <w:sz w:val="32"/>
            <w:szCs w:val="32"/>
          </w:rPr>
          <w:delText>1</w:delText>
        </w:r>
      </w:del>
      <w:ins w:id="2" w:author="吴可扬（非）" w:date="2020-08-11T15:53:00Z">
        <w:r w:rsidR="0090413C">
          <w:rPr>
            <w:rFonts w:ascii="黑体" w:eastAsia="黑体" w:hAnsi="黑体" w:hint="eastAsia"/>
            <w:sz w:val="32"/>
            <w:szCs w:val="32"/>
          </w:rPr>
          <w:t>2</w:t>
        </w:r>
      </w:ins>
    </w:p>
    <w:p w:rsidR="00A07801" w:rsidRDefault="00A0780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07801" w:rsidRDefault="00A415F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大数据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人工智能</w:t>
      </w:r>
    </w:p>
    <w:p w:rsidR="00A07801" w:rsidRDefault="00A415F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骨干（培育）企业遴选方案</w:t>
      </w:r>
    </w:p>
    <w:p w:rsidR="00A07801" w:rsidRDefault="00A07801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为贯彻落实《广东省促进大数据发展行动计划（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del w:id="3" w:author="李波" w:date="2020-08-06T16:33:00Z">
        <w:r>
          <w:rPr>
            <w:rFonts w:ascii="Times New Roman" w:eastAsia="仿宋_GB2312" w:hAnsi="Times New Roman" w:cs="Times New Roman"/>
            <w:sz w:val="32"/>
            <w:szCs w:val="32"/>
          </w:rPr>
          <w:delText>-</w:delText>
        </w:r>
      </w:del>
      <w:ins w:id="4" w:author="李波" w:date="2020-08-06T16:33:00Z">
        <w:r>
          <w:rPr>
            <w:rFonts w:ascii="Times New Roman" w:eastAsia="仿宋_GB2312" w:hAnsi="Times New Roman" w:cs="Times New Roman" w:hint="eastAsia"/>
            <w:sz w:val="32"/>
            <w:szCs w:val="32"/>
          </w:rPr>
          <w:t>—</w:t>
        </w:r>
      </w:ins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年）》（粤府办〔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29</w:t>
      </w:r>
      <w:r>
        <w:rPr>
          <w:rFonts w:ascii="Times New Roman" w:eastAsia="仿宋_GB2312" w:hAnsi="Times New Roman" w:cs="Times New Roman"/>
          <w:sz w:val="32"/>
          <w:szCs w:val="32"/>
        </w:rPr>
        <w:t>号）、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《广东省加快发展新一代人工智能产业实施方案（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del w:id="5" w:author="杨冬梅" w:date="2020-08-04T09:01:00Z">
        <w:r>
          <w:rPr>
            <w:rFonts w:ascii="Times New Roman" w:eastAsia="仿宋_GB2312" w:hAnsi="Times New Roman" w:cs="Times New Roman" w:hint="eastAsia"/>
            <w:sz w:val="32"/>
            <w:szCs w:val="32"/>
          </w:rPr>
          <w:delText>-</w:delText>
        </w:r>
      </w:del>
      <w:ins w:id="6" w:author="杨冬梅" w:date="2020-08-04T09:01:00Z">
        <w:r>
          <w:rPr>
            <w:rFonts w:ascii="Times New Roman" w:eastAsia="仿宋_GB2312" w:hAnsi="Times New Roman" w:cs="Times New Roman" w:hint="eastAsia"/>
            <w:sz w:val="32"/>
            <w:szCs w:val="32"/>
          </w:rPr>
          <w:t>—</w:t>
        </w:r>
      </w:ins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年）》（粤经信信息函〔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号）</w:t>
      </w:r>
      <w:r>
        <w:rPr>
          <w:rFonts w:ascii="Times New Roman" w:eastAsia="仿宋_GB2312" w:hAnsi="Times New Roman" w:cs="Times New Roman"/>
          <w:sz w:val="32"/>
          <w:szCs w:val="32"/>
        </w:rPr>
        <w:t>和省委、省政府关于推动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数字经济</w:t>
      </w:r>
      <w:r>
        <w:rPr>
          <w:rFonts w:ascii="Times New Roman" w:eastAsia="仿宋_GB2312" w:hAnsi="Times New Roman" w:cs="Times New Roman"/>
          <w:sz w:val="32"/>
          <w:szCs w:val="32"/>
        </w:rPr>
        <w:t>强省建设的工作部署，加强大数据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和人工智能</w:t>
      </w:r>
      <w:r>
        <w:rPr>
          <w:rFonts w:ascii="Times New Roman" w:eastAsia="仿宋_GB2312" w:hAnsi="Times New Roman" w:cs="Times New Roman"/>
          <w:sz w:val="32"/>
          <w:szCs w:val="32"/>
        </w:rPr>
        <w:t>技术创新，促进大数据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和人工智能</w:t>
      </w:r>
      <w:r>
        <w:rPr>
          <w:rFonts w:ascii="Times New Roman" w:eastAsia="仿宋_GB2312" w:hAnsi="Times New Roman" w:cs="Times New Roman"/>
          <w:sz w:val="32"/>
          <w:szCs w:val="32"/>
        </w:rPr>
        <w:t>产业发展，在全省范围内遴选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骨干（培育）企业，制定本方案。</w:t>
      </w:r>
    </w:p>
    <w:p w:rsidR="00A07801" w:rsidRDefault="00A415F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一、工作目标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遵循企业自愿、科学公正、公开公平的原则，遴选一批掌握大数据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或人工智能</w:t>
      </w:r>
      <w:r>
        <w:rPr>
          <w:rFonts w:ascii="Times New Roman" w:eastAsia="仿宋_GB2312" w:hAnsi="Times New Roman" w:cs="Times New Roman"/>
          <w:sz w:val="32"/>
          <w:szCs w:val="32"/>
        </w:rPr>
        <w:t>关键技术和核心产品、创新能力强、市场前景好、产业带动作用大、具有国内乃至国际领先优势的大数据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骨干企业。</w:t>
      </w:r>
    </w:p>
    <w:p w:rsidR="00A07801" w:rsidRDefault="00A415F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遴选</w:t>
      </w:r>
      <w:r>
        <w:rPr>
          <w:rFonts w:ascii="黑体" w:eastAsia="黑体" w:hAnsi="黑体"/>
          <w:sz w:val="32"/>
          <w:szCs w:val="32"/>
        </w:rPr>
        <w:t>范围和条件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遴选</w:t>
      </w:r>
      <w:r>
        <w:rPr>
          <w:rFonts w:ascii="楷体_GB2312" w:eastAsia="楷体_GB2312" w:hAnsi="楷体_GB2312" w:cs="楷体_GB2312" w:hint="eastAsia"/>
          <w:sz w:val="32"/>
          <w:szCs w:val="32"/>
        </w:rPr>
        <w:t>范围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我省从事大数据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或人工智能技术、</w:t>
      </w:r>
      <w:r>
        <w:rPr>
          <w:rFonts w:ascii="Times New Roman" w:eastAsia="仿宋_GB2312" w:hAnsi="Times New Roman" w:cs="Times New Roman"/>
          <w:sz w:val="32"/>
          <w:szCs w:val="32"/>
        </w:rPr>
        <w:t>产品研发及服务，重点培育掌握大数据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或人工智能</w:t>
      </w:r>
      <w:r>
        <w:rPr>
          <w:rFonts w:ascii="Times New Roman" w:eastAsia="仿宋_GB2312" w:hAnsi="Times New Roman" w:cs="Times New Roman"/>
          <w:sz w:val="32"/>
          <w:szCs w:val="32"/>
        </w:rPr>
        <w:t>核心技术、对行业发展具有促进作用、具有国内乃至国际领先优势的企业。已被认定为省级大数据骨干（培育）企业的，不参加此次认定。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（二）</w:t>
      </w:r>
      <w:r>
        <w:rPr>
          <w:rFonts w:ascii="楷体_GB2312" w:eastAsia="楷体_GB2312" w:hAnsi="楷体_GB2312" w:cs="楷体_GB2312" w:hint="eastAsia"/>
          <w:sz w:val="32"/>
          <w:szCs w:val="32"/>
        </w:rPr>
        <w:t>遴选</w:t>
      </w:r>
      <w:r>
        <w:rPr>
          <w:rFonts w:ascii="楷体_GB2312" w:eastAsia="楷体_GB2312" w:hAnsi="楷体_GB2312" w:cs="楷体_GB2312"/>
          <w:sz w:val="32"/>
          <w:szCs w:val="32"/>
        </w:rPr>
        <w:t>条件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本省企业。根据国家有关法律法规在广东省境内登记设立，具有独立企业法人资格。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主营业务范围。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大数据方向：</w:t>
      </w:r>
      <w:r>
        <w:rPr>
          <w:rFonts w:ascii="Times New Roman" w:eastAsia="仿宋_GB2312" w:hAnsi="Times New Roman" w:cs="Times New Roman"/>
          <w:sz w:val="32"/>
          <w:szCs w:val="32"/>
        </w:rPr>
        <w:t>从事数据资源建设、数据软硬件产品的开发、销售和租赁活动，以及相关信息技术服务的企业，包括但不限于以下业务范围：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数据</w:t>
      </w:r>
      <w:r>
        <w:rPr>
          <w:rFonts w:ascii="Times New Roman" w:eastAsia="仿宋_GB2312" w:hAnsi="Times New Roman" w:cs="Times New Roman"/>
          <w:sz w:val="32"/>
          <w:szCs w:val="32"/>
        </w:rPr>
        <w:t>采集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、存储、清洗、管理、分析、挖掘、呈现与应用等，</w:t>
      </w:r>
      <w:r>
        <w:rPr>
          <w:rFonts w:ascii="Times New Roman" w:eastAsia="仿宋_GB2312" w:hAnsi="Times New Roman" w:cs="Times New Roman"/>
          <w:sz w:val="32"/>
          <w:szCs w:val="32"/>
        </w:rPr>
        <w:t>涵盖大数据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生产</w:t>
      </w:r>
      <w:r>
        <w:rPr>
          <w:rFonts w:ascii="Times New Roman" w:eastAsia="仿宋_GB2312" w:hAnsi="Times New Roman" w:cs="Times New Roman"/>
          <w:sz w:val="32"/>
          <w:szCs w:val="32"/>
        </w:rPr>
        <w:t>运行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处理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应用以及安全保障</w:t>
      </w:r>
      <w:r>
        <w:rPr>
          <w:rFonts w:ascii="Times New Roman" w:eastAsia="仿宋_GB2312" w:hAnsi="Times New Roman" w:cs="Times New Roman"/>
          <w:sz w:val="32"/>
          <w:szCs w:val="32"/>
        </w:rPr>
        <w:t>生命周期的软件、硬件、服务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人工智能方向：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利用机器模仿和实现人类的感知、思考、行动等人类智力与行为能力的技术与产品，包含数据、算力和算法等要素，包括但不限于以下业务范围：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人工智能芯片、传感器、中间件、器件等核心硬件，以及人工智能开发工具、开源开放平台、操作系统、算法、深度学习框架、语音识别、计算机视觉、语义理解、无人驾驶等软件及应用解决方案。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业务规模。企业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产品或服务已实现产业化或已部署应用，在行业中发展已初具规模，提供大数据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产品或服务的销售收入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稳定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年连续两年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业务收入达</w:t>
      </w:r>
      <w:r>
        <w:rPr>
          <w:rFonts w:ascii="Times New Roman" w:eastAsia="仿宋_GB2312" w:hAnsi="Times New Roman" w:cs="Times New Roman"/>
          <w:sz w:val="32"/>
          <w:szCs w:val="32"/>
        </w:rPr>
        <w:t>1000</w:t>
      </w:r>
      <w:r>
        <w:rPr>
          <w:rFonts w:ascii="Times New Roman" w:eastAsia="仿宋_GB2312" w:hAnsi="Times New Roman" w:cs="Times New Roman"/>
          <w:sz w:val="32"/>
          <w:szCs w:val="32"/>
        </w:rPr>
        <w:t>万元以上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且符合如下要求：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）最近一年销售收入小于</w:t>
      </w:r>
      <w:r>
        <w:rPr>
          <w:rFonts w:ascii="Times New Roman" w:eastAsia="仿宋_GB2312" w:hAnsi="Times New Roman" w:cs="Times New Roman"/>
          <w:sz w:val="32"/>
          <w:szCs w:val="32"/>
        </w:rPr>
        <w:t>5000</w:t>
      </w:r>
      <w:r>
        <w:rPr>
          <w:rFonts w:ascii="Times New Roman" w:eastAsia="仿宋_GB2312" w:hAnsi="Times New Roman" w:cs="Times New Roman"/>
          <w:sz w:val="32"/>
          <w:szCs w:val="32"/>
        </w:rPr>
        <w:t>万元（含）的企业，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业务收入比例不低于</w:t>
      </w:r>
      <w:r>
        <w:rPr>
          <w:rFonts w:ascii="Times New Roman" w:eastAsia="仿宋_GB2312" w:hAnsi="Times New Roman" w:cs="Times New Roman"/>
          <w:sz w:val="32"/>
          <w:szCs w:val="32"/>
        </w:rPr>
        <w:t>50%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）最</w:t>
      </w:r>
      <w:r>
        <w:rPr>
          <w:rFonts w:ascii="Times New Roman" w:eastAsia="仿宋_GB2312" w:hAnsi="Times New Roman" w:cs="Times New Roman"/>
          <w:sz w:val="32"/>
          <w:szCs w:val="32"/>
        </w:rPr>
        <w:t>近一年销售收入在</w:t>
      </w:r>
      <w:r>
        <w:rPr>
          <w:rFonts w:ascii="Times New Roman" w:eastAsia="仿宋_GB2312" w:hAnsi="Times New Roman" w:cs="Times New Roman"/>
          <w:sz w:val="32"/>
          <w:szCs w:val="32"/>
        </w:rPr>
        <w:t>5000</w:t>
      </w:r>
      <w:r>
        <w:rPr>
          <w:rFonts w:ascii="Times New Roman" w:eastAsia="仿宋_GB2312" w:hAnsi="Times New Roman" w:cs="Times New Roman"/>
          <w:sz w:val="32"/>
          <w:szCs w:val="32"/>
        </w:rPr>
        <w:t>万元至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亿元（含）的企业，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业务收入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2500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万元（含）至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万元。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）最近一年销售收入在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亿元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亿元（含）</w:t>
      </w:r>
      <w:r>
        <w:rPr>
          <w:rFonts w:ascii="Times New Roman" w:eastAsia="仿宋_GB2312" w:hAnsi="Times New Roman" w:cs="Times New Roman"/>
          <w:sz w:val="32"/>
          <w:szCs w:val="32"/>
        </w:rPr>
        <w:t>的企业，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业务收入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万元（含）至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最近一年销售收入在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亿元以上的企业，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人工智能业务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收入不低于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亿元（含）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研发</w:t>
      </w:r>
      <w:r>
        <w:rPr>
          <w:rFonts w:ascii="Times New Roman" w:eastAsia="仿宋_GB2312" w:hAnsi="Times New Roman" w:cs="Times New Roman"/>
          <w:sz w:val="32"/>
          <w:szCs w:val="32"/>
        </w:rPr>
        <w:t>创新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企业设有大数据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或人工智能</w:t>
      </w:r>
      <w:r>
        <w:rPr>
          <w:rFonts w:ascii="Times New Roman" w:eastAsia="仿宋_GB2312" w:hAnsi="Times New Roman" w:cs="Times New Roman"/>
          <w:sz w:val="32"/>
          <w:szCs w:val="32"/>
        </w:rPr>
        <w:t>研发机构或拥有稳定的研发团队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，支持企业对大数据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人工智能核心技术和关键核心零部件进行国产化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 w:cs="Times New Roman"/>
          <w:sz w:val="32"/>
          <w:szCs w:val="32"/>
        </w:rPr>
        <w:t>拥有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项及以上大数据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或人工智能</w:t>
      </w:r>
      <w:r>
        <w:rPr>
          <w:rFonts w:ascii="Times New Roman" w:eastAsia="仿宋_GB2312" w:hAnsi="Times New Roman" w:cs="Times New Roman"/>
          <w:sz w:val="32"/>
          <w:szCs w:val="32"/>
        </w:rPr>
        <w:t>相关知识产权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（例如发明专利、软件著作权）等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经营管理。企业的大数据、人工智能产品或服务发掘数据价值成效显著、服务应用市场前景好。企业经营业绩良好，财务稳健，制度完善，管理规范，守法经营，近两年无违法违规违纪、失信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被处理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等情况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；未被政府采购部门列入不良行为记录名单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三、申报材料及要求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（一）申报材料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《广东省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骨干（培育）企业申报书（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年）》（简称《申报书》）。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提供相关证明材料或其复印件，包括但不限于：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）企业法人资格证书复印件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）经会计师事务所或审计部门审计的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019</w:t>
      </w:r>
      <w:r>
        <w:rPr>
          <w:rFonts w:ascii="Times New Roman" w:eastAsia="仿宋_GB2312" w:hAnsi="Times New Roman" w:cs="Times New Roman"/>
          <w:sz w:val="32"/>
          <w:szCs w:val="32"/>
        </w:rPr>
        <w:t>年会计报表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）拥有大数据或人工智能相关知识产权的证书复印件；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年以来牵头起草的行业以上标准等证明材料复印件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）获得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软件企业、</w:t>
      </w:r>
      <w:r>
        <w:rPr>
          <w:rFonts w:ascii="Times New Roman" w:eastAsia="仿宋_GB2312" w:hAnsi="Times New Roman" w:cs="Times New Roman"/>
          <w:sz w:val="32"/>
          <w:szCs w:val="32"/>
        </w:rPr>
        <w:t>高新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技术</w:t>
      </w:r>
      <w:r>
        <w:rPr>
          <w:rFonts w:ascii="Times New Roman" w:eastAsia="仿宋_GB2312" w:hAnsi="Times New Roman" w:cs="Times New Roman"/>
          <w:sz w:val="32"/>
          <w:szCs w:val="32"/>
        </w:rPr>
        <w:t>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等认定</w:t>
      </w:r>
      <w:r>
        <w:rPr>
          <w:rFonts w:ascii="Times New Roman" w:eastAsia="仿宋_GB2312" w:hAnsi="Times New Roman" w:cs="Times New Roman"/>
          <w:sz w:val="32"/>
          <w:szCs w:val="32"/>
        </w:rPr>
        <w:t>的证明材料复印件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得省部</w:t>
      </w:r>
      <w:r>
        <w:rPr>
          <w:rFonts w:ascii="Times New Roman" w:eastAsia="仿宋_GB2312" w:hAnsi="Times New Roman" w:cs="Times New Roman"/>
          <w:sz w:val="32"/>
          <w:szCs w:val="32"/>
        </w:rPr>
        <w:t>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以上党政部门认定的</w:t>
      </w:r>
      <w:r>
        <w:rPr>
          <w:rFonts w:ascii="Times New Roman" w:eastAsia="仿宋_GB2312" w:hAnsi="Times New Roman" w:cs="Times New Roman"/>
          <w:sz w:val="32"/>
          <w:szCs w:val="32"/>
        </w:rPr>
        <w:t>研发机构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证明材料</w:t>
      </w:r>
      <w:r>
        <w:rPr>
          <w:rFonts w:ascii="Times New Roman" w:eastAsia="仿宋_GB2312" w:hAnsi="Times New Roman" w:cs="Times New Roman"/>
          <w:sz w:val="32"/>
          <w:szCs w:val="32"/>
        </w:rPr>
        <w:t>复印件；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大数据、人工智能产品或服务</w:t>
      </w:r>
      <w:r>
        <w:rPr>
          <w:rFonts w:ascii="Times New Roman" w:eastAsia="仿宋_GB2312" w:hAnsi="Times New Roman" w:cs="Times New Roman"/>
          <w:sz w:val="32"/>
          <w:szCs w:val="32"/>
        </w:rPr>
        <w:t>获省部级以上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党政部门</w:t>
      </w:r>
      <w:r>
        <w:rPr>
          <w:rFonts w:ascii="Times New Roman" w:eastAsia="仿宋_GB2312" w:hAnsi="Times New Roman" w:cs="Times New Roman"/>
          <w:sz w:val="32"/>
          <w:szCs w:val="32"/>
        </w:rPr>
        <w:t>奖励、荣誉证书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等的复印件。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）其他反映企业大数据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人工智能相关能力的证明材料，例如：产品第三方检测报告、有效纳税证明、银行提供的资信证明等材料的复印件。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）信用中国企业信用信息查询报告。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（二）申报要求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纸质材料装订要求。《申报书》和证明材料装订成册，加盖申报单位骑缝公章。统一采用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sz w:val="32"/>
          <w:szCs w:val="32"/>
        </w:rPr>
        <w:t>纸双面打印或复印。纸质申报材料中存在字迹模糊、无法辨别内容的，其责任及后果由申报单位自行承担。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提交材料包括纸质材料一式两份，《申报书》电子版（不含证明材料）一份。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申报企业应如实提供申报材料，保证内容和数据真实可靠。企业在申报骨干（培育）企业过程中有弄虚作假行为的，我厅将中止其申报。</w:t>
      </w:r>
    </w:p>
    <w:p w:rsidR="00A07801" w:rsidRDefault="00A415F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四、遴选程序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（一）企业申请。</w:t>
      </w:r>
      <w:r>
        <w:rPr>
          <w:rFonts w:ascii="Times New Roman" w:eastAsia="仿宋_GB2312" w:hAnsi="Times New Roman" w:cs="Times New Roman"/>
          <w:sz w:val="32"/>
          <w:szCs w:val="32"/>
        </w:rPr>
        <w:t>遵循自愿申报原则，符合申报条件的企业，按照要求准备申报材料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，提交纸质材料（含电子版）到所在地市工业和信息化主管部门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（二）地市工业和信息化主管部门初审。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由各地市工业和信息化主管部门进行真实性和符合性审查，提出是否同意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企业申报的意见，汇总企业申报材料（含电子版）报送省工业和信息化厅。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三</w:t>
      </w:r>
      <w:r>
        <w:rPr>
          <w:rFonts w:ascii="楷体_GB2312" w:eastAsia="楷体_GB2312" w:hAnsi="楷体_GB2312" w:cs="楷体_GB2312"/>
          <w:sz w:val="32"/>
          <w:szCs w:val="32"/>
        </w:rPr>
        <w:t>）综合评审。</w:t>
      </w:r>
      <w:r>
        <w:rPr>
          <w:rFonts w:ascii="Times New Roman" w:eastAsia="仿宋_GB2312" w:hAnsi="Times New Roman" w:cs="Times New Roman"/>
          <w:sz w:val="32"/>
          <w:szCs w:val="32"/>
        </w:rPr>
        <w:t>省工业和信息化厅组织对申报材料进行综合评审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，拟订候选骨干（培育）企业名单。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四</w:t>
      </w:r>
      <w:r>
        <w:rPr>
          <w:rFonts w:ascii="楷体_GB2312" w:eastAsia="楷体_GB2312" w:hAnsi="楷体_GB2312" w:cs="楷体_GB2312"/>
          <w:sz w:val="32"/>
          <w:szCs w:val="32"/>
        </w:rPr>
        <w:t>）现场考察。</w:t>
      </w:r>
      <w:r>
        <w:rPr>
          <w:rFonts w:ascii="Times New Roman" w:eastAsia="仿宋_GB2312" w:hAnsi="Times New Roman" w:cs="Times New Roman"/>
          <w:sz w:val="32"/>
          <w:szCs w:val="32"/>
        </w:rPr>
        <w:t>对候选骨干（培育）企业，必要时（如需对某些申报材料作进一步核实）由省工业和信息化厅组织专家或委托第三方机构，依据申报条件对企业进行现场考察。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五</w:t>
      </w:r>
      <w:r>
        <w:rPr>
          <w:rFonts w:ascii="楷体_GB2312" w:eastAsia="楷体_GB2312" w:hAnsi="楷体_GB2312" w:cs="楷体_GB2312"/>
          <w:sz w:val="32"/>
          <w:szCs w:val="32"/>
        </w:rPr>
        <w:t>）公示和发布。</w:t>
      </w:r>
      <w:r>
        <w:rPr>
          <w:rFonts w:ascii="Times New Roman" w:eastAsia="仿宋_GB2312" w:hAnsi="Times New Roman" w:cs="Times New Roman"/>
          <w:sz w:val="32"/>
          <w:szCs w:val="32"/>
        </w:rPr>
        <w:t>根据综合评审和现</w:t>
      </w:r>
      <w:r>
        <w:rPr>
          <w:rFonts w:ascii="Times New Roman" w:eastAsia="仿宋_GB2312" w:hAnsi="Times New Roman" w:cs="Times New Roman"/>
          <w:sz w:val="32"/>
          <w:szCs w:val="32"/>
        </w:rPr>
        <w:t>场考察结果，提出拟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推荐</w:t>
      </w:r>
      <w:r>
        <w:rPr>
          <w:rFonts w:ascii="Times New Roman" w:eastAsia="仿宋_GB2312" w:hAnsi="Times New Roman" w:cs="Times New Roman"/>
          <w:sz w:val="32"/>
          <w:szCs w:val="32"/>
        </w:rPr>
        <w:t>的广东省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骨干（培育）企业名单，进行网上公示。公示期为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个工作日。没有异议的，予以发布。</w:t>
      </w:r>
    </w:p>
    <w:p w:rsidR="00A07801" w:rsidRDefault="00A415F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五、培育和管理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（一）培育政策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/>
          <w:sz w:val="32"/>
          <w:szCs w:val="32"/>
        </w:rPr>
        <w:t>对获得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广东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骨干（培育）企业资格的企业，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优先支持按照要求申报</w:t>
      </w:r>
      <w:r>
        <w:rPr>
          <w:rFonts w:ascii="Times New Roman" w:eastAsia="仿宋_GB2312" w:hAnsi="Times New Roman" w:cs="Times New Roman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应用示范</w:t>
      </w:r>
      <w:r>
        <w:rPr>
          <w:rFonts w:ascii="Times New Roman" w:eastAsia="仿宋_GB2312" w:hAnsi="Times New Roman" w:cs="Times New Roman"/>
          <w:sz w:val="32"/>
          <w:szCs w:val="32"/>
        </w:rPr>
        <w:t>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等活动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符合条件的支持纳入省级专项资金项目库。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优先支持企业参加数字技术产品和解决方案征集，符合条件的在“粤商通”平台发布，支持企业参加供需对接等活动。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优先支持企业按照要求参加</w:t>
      </w:r>
      <w:r>
        <w:rPr>
          <w:rFonts w:ascii="Times New Roman" w:eastAsia="仿宋_GB2312" w:hAnsi="Times New Roman" w:cs="Times New Roman"/>
          <w:sz w:val="32"/>
          <w:szCs w:val="32"/>
        </w:rPr>
        <w:t>国家有关部委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组织的项目申报等</w:t>
      </w:r>
      <w:r>
        <w:rPr>
          <w:rFonts w:ascii="Times New Roman" w:eastAsia="仿宋_GB2312" w:hAnsi="Times New Roman" w:cs="Times New Roman"/>
          <w:sz w:val="32"/>
          <w:szCs w:val="32"/>
        </w:rPr>
        <w:t>推荐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活动</w:t>
      </w:r>
      <w:r>
        <w:rPr>
          <w:rFonts w:ascii="Times New Roman" w:eastAsia="仿宋_GB2312" w:hAnsi="Times New Roman" w:cs="Times New Roman"/>
          <w:sz w:val="32"/>
          <w:szCs w:val="32"/>
        </w:rPr>
        <w:t>，争取国家大数据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、人工智能</w:t>
      </w:r>
      <w:r>
        <w:rPr>
          <w:rFonts w:ascii="Times New Roman" w:eastAsia="仿宋_GB2312" w:hAnsi="Times New Roman" w:cs="Times New Roman"/>
          <w:sz w:val="32"/>
          <w:szCs w:val="32"/>
        </w:rPr>
        <w:t>重大专项、专项资金、优秀成果等落户我省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骨干（培育）企业。</w:t>
      </w:r>
    </w:p>
    <w:p w:rsidR="00A07801" w:rsidRDefault="00A415F1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（二）管理措施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对获得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广东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骨干（培育）企业资格的企业，由省工业和信息化厅颁发证书。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广东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骨干（培育）企业资格自颁发证书之日起有效期二年，有效期到期将由省工业和信息化厅组织资格复审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。骨干企业复审通过的保留骨干企业资格，复审不通过的降为培育企业。培育企业复审成绩特别优秀的，可晋升为骨干企业；复审合格的保留培育企业资格；复审不合格的，取消资格，收回颁发的证书；连续</w:t>
      </w:r>
      <w:del w:id="7" w:author="李波" w:date="2020-08-06T16:21:00Z">
        <w:r>
          <w:rPr>
            <w:rFonts w:ascii="Times New Roman" w:eastAsia="仿宋_GB2312" w:hAnsi="Times New Roman" w:cs="Times New Roman" w:hint="eastAsia"/>
            <w:sz w:val="32"/>
            <w:szCs w:val="32"/>
          </w:rPr>
          <w:delText>两</w:delText>
        </w:r>
      </w:del>
      <w:ins w:id="8" w:author="杨冬梅" w:date="2020-08-04T09:04:00Z">
        <w:del w:id="9" w:author="李波" w:date="2020-08-06T16:21:00Z">
          <w:r>
            <w:rPr>
              <w:rFonts w:ascii="Times New Roman" w:eastAsia="仿宋_GB2312" w:hAnsi="Times New Roman" w:cs="Times New Roman" w:hint="eastAsia"/>
              <w:sz w:val="32"/>
              <w:szCs w:val="32"/>
            </w:rPr>
            <w:delText>多</w:delText>
          </w:r>
        </w:del>
      </w:ins>
      <w:ins w:id="10" w:author="李波" w:date="2020-08-06T16:21:00Z">
        <w:r>
          <w:rPr>
            <w:rFonts w:ascii="Times New Roman" w:eastAsia="仿宋_GB2312" w:hAnsi="Times New Roman" w:cs="Times New Roman" w:hint="eastAsia"/>
            <w:sz w:val="32"/>
            <w:szCs w:val="32"/>
          </w:rPr>
          <w:t>2</w:t>
        </w:r>
      </w:ins>
      <w:r>
        <w:rPr>
          <w:rFonts w:ascii="Times New Roman" w:eastAsia="仿宋_GB2312" w:hAnsi="Times New Roman" w:cs="Times New Roman" w:hint="eastAsia"/>
          <w:sz w:val="32"/>
          <w:szCs w:val="32"/>
        </w:rPr>
        <w:t>次复审均不能升级为骨干企业的，</w:t>
      </w:r>
      <w:ins w:id="11" w:author="杨冬梅" w:date="2020-08-04T09:05:00Z">
        <w:r>
          <w:rPr>
            <w:rFonts w:ascii="Times New Roman" w:eastAsia="仿宋_GB2312" w:hAnsi="Times New Roman" w:cs="Times New Roman" w:hint="eastAsia"/>
            <w:sz w:val="32"/>
            <w:szCs w:val="32"/>
          </w:rPr>
          <w:t>视情</w:t>
        </w:r>
      </w:ins>
      <w:r>
        <w:rPr>
          <w:rFonts w:ascii="Times New Roman" w:eastAsia="仿宋_GB2312" w:hAnsi="Times New Roman" w:cs="Times New Roman" w:hint="eastAsia"/>
          <w:sz w:val="32"/>
          <w:szCs w:val="32"/>
        </w:rPr>
        <w:t>取消资格，收回颁发的证书。</w:t>
      </w:r>
    </w:p>
    <w:p w:rsidR="00A07801" w:rsidRDefault="00A415F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广东</w:t>
      </w:r>
      <w:r>
        <w:rPr>
          <w:rFonts w:ascii="Times New Roman" w:eastAsia="仿宋_GB2312" w:hAnsi="Times New Roman" w:cs="Times New Roman"/>
          <w:sz w:val="32"/>
          <w:szCs w:val="32"/>
        </w:rPr>
        <w:t>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骨干（培育）企业在资格证书有效期内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发生违法违规违纪、失信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被处理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等情况，</w:t>
      </w:r>
      <w:r>
        <w:rPr>
          <w:rFonts w:ascii="Times New Roman" w:eastAsia="仿宋_GB2312" w:hAnsi="Times New Roman" w:cs="Times New Roman"/>
          <w:sz w:val="32"/>
          <w:szCs w:val="32"/>
        </w:rPr>
        <w:t>一经查实，撤销其骨干（培育）企业资格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07801" w:rsidRDefault="00A415F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省工业和信息化厅开展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>
        <w:rPr>
          <w:rFonts w:ascii="Times New Roman" w:eastAsia="仿宋_GB2312" w:hAnsi="Times New Roman" w:cs="Times New Roman"/>
          <w:sz w:val="32"/>
          <w:szCs w:val="32"/>
        </w:rPr>
        <w:t>骨干（培育）企业监测分析工作，建立相应的企业工作联系制度，反馈企业意见和建议，帮助协调解决企业发展过程中遇到的困难和问题。企业应配合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数字经济</w:t>
      </w:r>
      <w:r>
        <w:rPr>
          <w:rFonts w:ascii="Times New Roman" w:eastAsia="仿宋_GB2312" w:hAnsi="Times New Roman" w:cs="Times New Roman"/>
          <w:sz w:val="32"/>
          <w:szCs w:val="32"/>
        </w:rPr>
        <w:t>产业和骨干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（培育）</w:t>
      </w:r>
      <w:r>
        <w:rPr>
          <w:rFonts w:ascii="Times New Roman" w:eastAsia="仿宋_GB2312" w:hAnsi="Times New Roman" w:cs="Times New Roman"/>
          <w:sz w:val="32"/>
          <w:szCs w:val="32"/>
        </w:rPr>
        <w:t>企业发展监测分析相关工作。</w:t>
      </w: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415F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附件：广东省大数据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人工智能骨干（培育）企业申报书</w:t>
      </w: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07801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07801" w:rsidRDefault="00A415F1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</w:p>
    <w:p w:rsidR="00A07801" w:rsidRDefault="00A07801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color w:val="000000"/>
          <w:sz w:val="52"/>
          <w:szCs w:val="52"/>
        </w:rPr>
      </w:pPr>
    </w:p>
    <w:p w:rsidR="00A07801" w:rsidRDefault="00A415F1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color w:val="000000"/>
          <w:sz w:val="52"/>
          <w:szCs w:val="52"/>
        </w:rPr>
      </w:pP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广东省大数据</w:t>
      </w: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/</w:t>
      </w: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人工智能</w:t>
      </w: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骨干（培育）</w:t>
      </w:r>
    </w:p>
    <w:p w:rsidR="00A07801" w:rsidRDefault="00A415F1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color w:val="000000"/>
          <w:sz w:val="52"/>
          <w:szCs w:val="52"/>
        </w:rPr>
      </w:pPr>
      <w:r>
        <w:rPr>
          <w:rFonts w:ascii="方正小标宋简体" w:eastAsia="方正小标宋简体" w:hAnsi="方正小标宋简体" w:hint="eastAsia"/>
          <w:color w:val="000000"/>
          <w:sz w:val="52"/>
          <w:szCs w:val="52"/>
        </w:rPr>
        <w:t>企业申报书</w:t>
      </w:r>
    </w:p>
    <w:p w:rsidR="00A07801" w:rsidRDefault="00A415F1">
      <w:pPr>
        <w:adjustRightInd w:val="0"/>
        <w:snapToGrid w:val="0"/>
        <w:jc w:val="center"/>
        <w:rPr>
          <w:rFonts w:ascii="方正小标宋简体" w:eastAsia="方正小标宋简体" w:hAnsi="黑体"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（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20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20</w:t>
      </w:r>
      <w:r>
        <w:rPr>
          <w:rFonts w:ascii="方正小标宋简体" w:eastAsia="方正小标宋简体" w:hAnsi="黑体" w:hint="eastAsia"/>
          <w:color w:val="000000"/>
          <w:spacing w:val="30"/>
          <w:sz w:val="44"/>
          <w:szCs w:val="44"/>
        </w:rPr>
        <w:t>年）</w:t>
      </w:r>
    </w:p>
    <w:p w:rsidR="00A07801" w:rsidRDefault="00A07801">
      <w:pPr>
        <w:adjustRightInd w:val="0"/>
        <w:snapToGrid w:val="0"/>
        <w:spacing w:line="360" w:lineRule="auto"/>
        <w:rPr>
          <w:color w:val="000000"/>
          <w:sz w:val="28"/>
        </w:rPr>
      </w:pPr>
    </w:p>
    <w:p w:rsidR="00A07801" w:rsidRDefault="00A07801">
      <w:pPr>
        <w:adjustRightInd w:val="0"/>
        <w:snapToGrid w:val="0"/>
        <w:spacing w:line="360" w:lineRule="auto"/>
        <w:jc w:val="center"/>
        <w:rPr>
          <w:color w:val="000000"/>
          <w:sz w:val="28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600"/>
        <w:rPr>
          <w:color w:val="000000"/>
          <w:sz w:val="30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A07801" w:rsidRDefault="00A07801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</w:p>
    <w:p w:rsidR="00A07801" w:rsidRDefault="00A415F1">
      <w:pPr>
        <w:adjustRightInd w:val="0"/>
        <w:snapToGrid w:val="0"/>
        <w:spacing w:line="360" w:lineRule="auto"/>
        <w:ind w:firstLineChars="200" w:firstLine="640"/>
        <w:jc w:val="center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</w:rPr>
        <w:t>申报单位：</w:t>
      </w:r>
      <w:r>
        <w:rPr>
          <w:rFonts w:hint="eastAsia"/>
          <w:color w:val="000000"/>
          <w:sz w:val="32"/>
          <w:szCs w:val="32"/>
          <w:u w:val="single"/>
        </w:rPr>
        <w:t>（公章）</w:t>
      </w:r>
    </w:p>
    <w:p w:rsidR="00A07801" w:rsidRDefault="00A0780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长城小标宋体"/>
          <w:b/>
          <w:color w:val="000000"/>
          <w:sz w:val="36"/>
        </w:rPr>
      </w:pPr>
    </w:p>
    <w:p w:rsidR="00A07801" w:rsidRDefault="00A0780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rPr>
          <w:rFonts w:eastAsia="长城小标宋体"/>
          <w:b/>
          <w:color w:val="000000"/>
          <w:sz w:val="36"/>
        </w:rPr>
      </w:pPr>
    </w:p>
    <w:p w:rsidR="00A07801" w:rsidRDefault="00A0780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 w:rsidR="00A07801" w:rsidRDefault="00A415F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eastAsia="楷体_GB2312"/>
          <w:bCs/>
          <w:color w:val="000000"/>
          <w:sz w:val="28"/>
          <w:szCs w:val="28"/>
        </w:rPr>
      </w:pPr>
      <w:r>
        <w:rPr>
          <w:rFonts w:eastAsia="楷体_GB2312"/>
          <w:bCs/>
          <w:snapToGrid w:val="0"/>
          <w:color w:val="000000"/>
          <w:spacing w:val="8"/>
          <w:sz w:val="28"/>
          <w:szCs w:val="28"/>
        </w:rPr>
        <w:t>广东省</w:t>
      </w:r>
      <w:r>
        <w:rPr>
          <w:rFonts w:eastAsia="楷体_GB2312" w:hint="eastAsia"/>
          <w:bCs/>
          <w:snapToGrid w:val="0"/>
          <w:color w:val="000000"/>
          <w:spacing w:val="8"/>
          <w:sz w:val="28"/>
          <w:szCs w:val="28"/>
        </w:rPr>
        <w:t>工业和信息化厅</w:t>
      </w:r>
    </w:p>
    <w:p w:rsidR="003A264E" w:rsidRDefault="00A415F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ins w:id="12" w:author="吴可扬（非）" w:date="2020-08-11T15:52:00Z"/>
          <w:rFonts w:ascii="方正小标宋简体" w:eastAsia="方正小标宋简体" w:hAnsi="宋体" w:cs="宋体" w:hint="eastAsia"/>
          <w:bCs/>
          <w:color w:val="000000"/>
          <w:sz w:val="28"/>
          <w:szCs w:val="28"/>
        </w:rPr>
      </w:pPr>
      <w:r>
        <w:rPr>
          <w:rFonts w:eastAsia="楷体_GB2312"/>
          <w:bCs/>
          <w:color w:val="000000"/>
          <w:sz w:val="28"/>
          <w:szCs w:val="28"/>
        </w:rPr>
        <w:t>二</w:t>
      </w:r>
      <w:r>
        <w:rPr>
          <w:bCs/>
          <w:color w:val="000000"/>
          <w:sz w:val="28"/>
          <w:szCs w:val="28"/>
        </w:rPr>
        <w:t>〇</w:t>
      </w:r>
      <w:r>
        <w:rPr>
          <w:rFonts w:eastAsia="楷体_GB2312" w:hint="eastAsia"/>
          <w:bCs/>
          <w:color w:val="000000"/>
          <w:sz w:val="28"/>
          <w:szCs w:val="28"/>
        </w:rPr>
        <w:t>二〇</w:t>
      </w:r>
      <w:r>
        <w:rPr>
          <w:rFonts w:eastAsia="楷体_GB2312"/>
          <w:bCs/>
          <w:color w:val="000000"/>
          <w:sz w:val="28"/>
          <w:szCs w:val="28"/>
        </w:rPr>
        <w:t>年</w:t>
      </w:r>
      <w:r>
        <w:rPr>
          <w:rFonts w:eastAsia="楷体_GB2312" w:hint="eastAsia"/>
          <w:bCs/>
          <w:color w:val="000000"/>
          <w:sz w:val="28"/>
          <w:szCs w:val="28"/>
        </w:rPr>
        <w:t>八</w:t>
      </w:r>
      <w:r>
        <w:rPr>
          <w:rFonts w:eastAsia="楷体_GB2312"/>
          <w:bCs/>
          <w:color w:val="000000"/>
          <w:sz w:val="28"/>
          <w:szCs w:val="28"/>
        </w:rPr>
        <w:t>月</w:t>
      </w:r>
      <w:r>
        <w:rPr>
          <w:rFonts w:ascii="方正小标宋简体" w:eastAsia="方正小标宋简体" w:hAnsi="宋体" w:cs="宋体" w:hint="eastAsia"/>
          <w:bCs/>
          <w:color w:val="000000"/>
          <w:sz w:val="28"/>
          <w:szCs w:val="28"/>
        </w:rPr>
        <w:br w:type="page"/>
      </w:r>
    </w:p>
    <w:p w:rsidR="003A264E" w:rsidRDefault="003A264E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ins w:id="13" w:author="吴可扬（非）" w:date="2020-08-11T15:52:00Z"/>
          <w:rFonts w:ascii="方正小标宋简体" w:eastAsia="方正小标宋简体" w:hAnsi="宋体" w:cs="宋体" w:hint="eastAsia"/>
          <w:bCs/>
          <w:color w:val="000000"/>
          <w:sz w:val="28"/>
          <w:szCs w:val="28"/>
        </w:rPr>
      </w:pPr>
    </w:p>
    <w:p w:rsidR="003A264E" w:rsidRDefault="003A264E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ins w:id="14" w:author="吴可扬（非）" w:date="2020-08-11T15:52:00Z"/>
          <w:rFonts w:ascii="方正小标宋简体" w:eastAsia="方正小标宋简体" w:hAnsi="宋体" w:cs="宋体" w:hint="eastAsia"/>
          <w:bCs/>
          <w:color w:val="000000"/>
          <w:sz w:val="28"/>
          <w:szCs w:val="28"/>
        </w:rPr>
      </w:pPr>
    </w:p>
    <w:p w:rsidR="00A07801" w:rsidRDefault="00A415F1">
      <w:pPr>
        <w:tabs>
          <w:tab w:val="left" w:pos="8736"/>
        </w:tabs>
        <w:adjustRightInd w:val="0"/>
        <w:snapToGrid w:val="0"/>
        <w:spacing w:line="360" w:lineRule="auto"/>
        <w:ind w:rightChars="-37" w:right="-78"/>
        <w:jc w:val="center"/>
        <w:rPr>
          <w:rFonts w:ascii="方正小标宋简体" w:eastAsia="方正小标宋简体" w:hAnsi="宋体" w:cs="宋体"/>
          <w:color w:val="00000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自我声明</w:t>
      </w:r>
    </w:p>
    <w:p w:rsidR="00A07801" w:rsidRDefault="00A07801">
      <w:pPr>
        <w:tabs>
          <w:tab w:val="left" w:pos="8736"/>
        </w:tabs>
        <w:adjustRightInd w:val="0"/>
        <w:snapToGrid w:val="0"/>
        <w:spacing w:line="640" w:lineRule="exact"/>
        <w:ind w:rightChars="-37" w:right="-78"/>
        <w:jc w:val="center"/>
        <w:rPr>
          <w:rFonts w:ascii="方正小标宋简体" w:eastAsia="方正小标宋简体" w:hAnsi="宋体" w:cs="宋体"/>
          <w:color w:val="000000"/>
          <w:sz w:val="44"/>
          <w:szCs w:val="44"/>
        </w:rPr>
      </w:pPr>
    </w:p>
    <w:p w:rsidR="00A07801" w:rsidRDefault="00A415F1">
      <w:pPr>
        <w:widowControl/>
        <w:tabs>
          <w:tab w:val="left" w:pos="8736"/>
        </w:tabs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我司已认真研究了</w:t>
      </w:r>
      <w:r>
        <w:rPr>
          <w:rFonts w:eastAsia="仿宋_GB2312"/>
          <w:sz w:val="32"/>
          <w:szCs w:val="32"/>
        </w:rPr>
        <w:t>广东省</w:t>
      </w:r>
      <w:r>
        <w:rPr>
          <w:rFonts w:eastAsia="仿宋_GB2312" w:hint="eastAsia"/>
          <w:sz w:val="32"/>
          <w:szCs w:val="32"/>
        </w:rPr>
        <w:t>大数据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人工智能</w:t>
      </w:r>
      <w:r>
        <w:rPr>
          <w:rFonts w:eastAsia="仿宋_GB2312"/>
          <w:sz w:val="32"/>
          <w:szCs w:val="32"/>
        </w:rPr>
        <w:t>骨干（培育）企业</w:t>
      </w:r>
      <w:r>
        <w:rPr>
          <w:rFonts w:eastAsia="仿宋_GB2312" w:hint="eastAsia"/>
          <w:sz w:val="32"/>
          <w:szCs w:val="32"/>
        </w:rPr>
        <w:t>遴选工作有关文件</w:t>
      </w:r>
      <w:r>
        <w:rPr>
          <w:rFonts w:eastAsia="仿宋_GB2312"/>
          <w:sz w:val="32"/>
          <w:szCs w:val="32"/>
        </w:rPr>
        <w:t>，认为本司符合</w:t>
      </w:r>
      <w:r>
        <w:rPr>
          <w:rFonts w:eastAsia="仿宋_GB2312" w:hint="eastAsia"/>
          <w:sz w:val="32"/>
          <w:szCs w:val="32"/>
        </w:rPr>
        <w:t>遴选</w:t>
      </w:r>
      <w:r>
        <w:rPr>
          <w:rFonts w:eastAsia="仿宋_GB2312"/>
          <w:sz w:val="32"/>
          <w:szCs w:val="32"/>
        </w:rPr>
        <w:t>方案规定的骨干（培育）企业认定申报范围和条件，自愿申报</w:t>
      </w:r>
      <w:r w:rsidR="00A07801" w:rsidRPr="00A07801">
        <w:rPr>
          <w:rFonts w:ascii="Times New Roman" w:eastAsia="仿宋_GB2312" w:hAnsi="Times New Roman" w:cs="Times New Roman"/>
          <w:sz w:val="32"/>
          <w:szCs w:val="32"/>
          <w:rPrChange w:id="15" w:author="李波" w:date="2020-08-06T16:35:00Z">
            <w:rPr>
              <w:rFonts w:eastAsia="仿宋_GB2312"/>
              <w:sz w:val="32"/>
              <w:szCs w:val="32"/>
            </w:rPr>
          </w:rPrChange>
        </w:rPr>
        <w:t>2020</w:t>
      </w:r>
      <w:r>
        <w:rPr>
          <w:rFonts w:eastAsia="仿宋_GB2312"/>
          <w:sz w:val="32"/>
          <w:szCs w:val="32"/>
        </w:rPr>
        <w:t>年广东省</w:t>
      </w:r>
      <w:r>
        <w:rPr>
          <w:rFonts w:eastAsia="仿宋_GB2312" w:hint="eastAsia"/>
          <w:sz w:val="32"/>
          <w:szCs w:val="32"/>
        </w:rPr>
        <w:t>大数据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人工智能</w:t>
      </w:r>
      <w:r>
        <w:rPr>
          <w:rFonts w:eastAsia="仿宋_GB2312"/>
          <w:sz w:val="32"/>
          <w:szCs w:val="32"/>
        </w:rPr>
        <w:t>骨干（培育）企业，并对本申报书内容进行了审核，就我所知，内容真实有效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07801" w:rsidRDefault="00A07801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ins w:id="16" w:author="吴可扬（非）" w:date="2020-08-11T15:52:00Z"/>
          <w:rFonts w:ascii="仿宋_GB2312" w:eastAsia="仿宋_GB2312" w:hint="eastAsia"/>
          <w:sz w:val="32"/>
          <w:szCs w:val="32"/>
        </w:rPr>
      </w:pPr>
    </w:p>
    <w:p w:rsidR="003A264E" w:rsidRDefault="003A264E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ins w:id="17" w:author="吴可扬（非）" w:date="2020-08-11T15:52:00Z"/>
          <w:rFonts w:ascii="仿宋_GB2312" w:eastAsia="仿宋_GB2312" w:hint="eastAsia"/>
          <w:sz w:val="32"/>
          <w:szCs w:val="32"/>
        </w:rPr>
      </w:pPr>
    </w:p>
    <w:p w:rsidR="003A264E" w:rsidRDefault="003A264E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24" w:firstLine="717"/>
        <w:rPr>
          <w:rFonts w:ascii="仿宋_GB2312" w:eastAsia="仿宋_GB2312"/>
          <w:sz w:val="32"/>
          <w:szCs w:val="32"/>
        </w:rPr>
      </w:pPr>
    </w:p>
    <w:p w:rsidR="00A07801" w:rsidRDefault="00A415F1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  <w:u w:val="single"/>
        </w:rPr>
        <w:pPrChange w:id="18" w:author="吴可扬（非）" w:date="2020-08-11T15:51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  <w:r>
        <w:rPr>
          <w:rFonts w:ascii="仿宋_GB2312" w:eastAsia="仿宋_GB2312" w:hint="eastAsia"/>
          <w:sz w:val="32"/>
          <w:szCs w:val="32"/>
        </w:rPr>
        <w:t xml:space="preserve">   </w:t>
      </w:r>
      <w:ins w:id="19" w:author="吴可扬（非）" w:date="2020-08-11T15:52:00Z">
        <w:r w:rsidR="003A264E">
          <w:rPr>
            <w:rFonts w:ascii="仿宋_GB2312" w:eastAsia="仿宋_GB2312" w:hint="eastAsia"/>
            <w:sz w:val="32"/>
            <w:szCs w:val="32"/>
          </w:rPr>
          <w:t xml:space="preserve">        </w:t>
        </w:r>
      </w:ins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企业法人代表（签字）</w:t>
      </w:r>
    </w:p>
    <w:p w:rsidR="00A07801" w:rsidDel="003A264E" w:rsidRDefault="003A264E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/>
        <w:rPr>
          <w:del w:id="20" w:author="吴可扬（非）" w:date="2020-08-11T15:52:00Z"/>
          <w:rFonts w:ascii="仿宋_GB2312" w:eastAsia="仿宋_GB2312" w:hint="eastAsia"/>
          <w:sz w:val="32"/>
          <w:szCs w:val="32"/>
        </w:rPr>
        <w:pPrChange w:id="21" w:author="吴可扬（非）" w:date="2020-08-11T15:52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  <w:ins w:id="22" w:author="吴可扬（非）" w:date="2020-08-11T15:52:00Z">
        <w:r>
          <w:rPr>
            <w:rFonts w:ascii="仿宋_GB2312" w:eastAsia="仿宋_GB2312" w:hint="eastAsia"/>
            <w:sz w:val="32"/>
            <w:szCs w:val="32"/>
          </w:rPr>
          <w:t xml:space="preserve">                              </w:t>
        </w:r>
      </w:ins>
    </w:p>
    <w:p w:rsidR="003A264E" w:rsidRPr="003A264E" w:rsidRDefault="003A264E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ins w:id="23" w:author="吴可扬（非）" w:date="2020-08-11T15:52:00Z"/>
          <w:rFonts w:ascii="仿宋_GB2312" w:eastAsia="仿宋_GB2312"/>
          <w:sz w:val="32"/>
          <w:szCs w:val="32"/>
          <w:u w:val="single"/>
          <w:rPrChange w:id="24" w:author="吴可扬（非）" w:date="2020-08-11T15:52:00Z">
            <w:rPr>
              <w:ins w:id="25" w:author="吴可扬（非）" w:date="2020-08-11T15:52:00Z"/>
              <w:rFonts w:ascii="仿宋_GB2312" w:eastAsia="仿宋_GB2312"/>
              <w:sz w:val="32"/>
              <w:szCs w:val="32"/>
              <w:u w:val="single"/>
            </w:rPr>
          </w:rPrChange>
        </w:rPr>
        <w:pPrChange w:id="26" w:author="吴可扬（非）" w:date="2020-08-11T15:52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</w:p>
    <w:p w:rsidR="00A07801" w:rsidRDefault="00A415F1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2100" w:firstLine="6720"/>
        <w:rPr>
          <w:rFonts w:ascii="仿宋_GB2312" w:eastAsia="仿宋_GB2312"/>
          <w:sz w:val="32"/>
          <w:szCs w:val="32"/>
        </w:rPr>
        <w:pPrChange w:id="27" w:author="吴可扬（非）" w:date="2020-08-11T15:52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  <w:r>
        <w:rPr>
          <w:rFonts w:ascii="仿宋_GB2312" w:eastAsia="仿宋_GB2312" w:hint="eastAsia"/>
          <w:sz w:val="32"/>
          <w:szCs w:val="32"/>
        </w:rPr>
        <w:t>年</w:t>
      </w:r>
      <w:ins w:id="28" w:author="吴可扬（非）" w:date="2020-08-11T15:52:00Z">
        <w:r w:rsidR="003A264E">
          <w:rPr>
            <w:rFonts w:ascii="仿宋_GB2312" w:eastAsia="仿宋_GB2312" w:hint="eastAsia"/>
            <w:sz w:val="32"/>
            <w:szCs w:val="32"/>
          </w:rPr>
          <w:t xml:space="preserve">  </w:t>
        </w:r>
      </w:ins>
      <w:r>
        <w:rPr>
          <w:rFonts w:ascii="仿宋_GB2312" w:eastAsia="仿宋_GB2312" w:hint="eastAsia"/>
          <w:sz w:val="32"/>
          <w:szCs w:val="32"/>
        </w:rPr>
        <w:t>月</w:t>
      </w:r>
      <w:ins w:id="29" w:author="吴可扬（非）" w:date="2020-08-11T15:52:00Z">
        <w:r w:rsidR="003A264E">
          <w:rPr>
            <w:rFonts w:ascii="仿宋_GB2312" w:eastAsia="仿宋_GB2312" w:hint="eastAsia"/>
            <w:sz w:val="32"/>
            <w:szCs w:val="32"/>
          </w:rPr>
          <w:t xml:space="preserve">  </w:t>
        </w:r>
      </w:ins>
      <w:r>
        <w:rPr>
          <w:rFonts w:ascii="仿宋_GB2312" w:eastAsia="仿宋_GB2312" w:hint="eastAsia"/>
          <w:sz w:val="32"/>
          <w:szCs w:val="32"/>
        </w:rPr>
        <w:t>日</w:t>
      </w:r>
    </w:p>
    <w:p w:rsidR="00A07801" w:rsidRDefault="00A07801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</w:rPr>
        <w:pPrChange w:id="30" w:author="吴可扬（非）" w:date="2020-08-11T15:51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</w:p>
    <w:p w:rsidR="00A07801" w:rsidRDefault="00A07801" w:rsidP="003A264E">
      <w:pPr>
        <w:tabs>
          <w:tab w:val="left" w:pos="8736"/>
        </w:tabs>
        <w:adjustRightInd w:val="0"/>
        <w:snapToGrid w:val="0"/>
        <w:spacing w:line="640" w:lineRule="exact"/>
        <w:ind w:rightChars="-37" w:right="-78" w:firstLineChars="724" w:firstLine="2317"/>
        <w:rPr>
          <w:rFonts w:ascii="仿宋_GB2312" w:eastAsia="仿宋_GB2312"/>
          <w:sz w:val="32"/>
          <w:szCs w:val="32"/>
        </w:rPr>
        <w:pPrChange w:id="31" w:author="吴可扬（非）" w:date="2020-08-11T15:51:00Z">
          <w:pPr>
            <w:tabs>
              <w:tab w:val="left" w:pos="8736"/>
            </w:tabs>
            <w:adjustRightInd w:val="0"/>
            <w:snapToGrid w:val="0"/>
            <w:spacing w:line="640" w:lineRule="exact"/>
            <w:ind w:rightChars="-37" w:right="-78" w:firstLineChars="724" w:firstLine="2317"/>
          </w:pPr>
        </w:pPrChange>
      </w:pPr>
    </w:p>
    <w:p w:rsidR="00A07801" w:rsidRDefault="00A07801"/>
    <w:p w:rsidR="00A07801" w:rsidRDefault="00A07801"/>
    <w:p w:rsidR="00A07801" w:rsidRDefault="00A415F1">
      <w:r>
        <w:br w:type="page"/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749"/>
        <w:gridCol w:w="517"/>
        <w:gridCol w:w="697"/>
        <w:gridCol w:w="415"/>
        <w:gridCol w:w="74"/>
        <w:gridCol w:w="905"/>
        <w:gridCol w:w="644"/>
        <w:gridCol w:w="72"/>
        <w:gridCol w:w="588"/>
        <w:gridCol w:w="16"/>
        <w:gridCol w:w="645"/>
        <w:gridCol w:w="151"/>
        <w:gridCol w:w="73"/>
        <w:gridCol w:w="421"/>
        <w:gridCol w:w="585"/>
        <w:gridCol w:w="370"/>
        <w:gridCol w:w="350"/>
        <w:gridCol w:w="1305"/>
      </w:tblGrid>
      <w:tr w:rsidR="00A07801">
        <w:trPr>
          <w:trHeight w:val="471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lastRenderedPageBreak/>
              <w:t>单位基本情况</w:t>
            </w:r>
          </w:p>
        </w:tc>
      </w:tr>
      <w:tr w:rsidR="00A07801">
        <w:trPr>
          <w:trHeight w:val="471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企业名称</w:t>
            </w:r>
          </w:p>
        </w:tc>
        <w:tc>
          <w:tcPr>
            <w:tcW w:w="4799" w:type="dxa"/>
            <w:gridSpan w:val="12"/>
            <w:vAlign w:val="center"/>
          </w:tcPr>
          <w:p w:rsidR="00A07801" w:rsidRDefault="00A07801" w:rsidP="003A264E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  <w:pPrChange w:id="32" w:author="吴可扬（非）" w:date="2020-08-11T15:51:00Z">
                <w:pPr>
                  <w:tabs>
                    <w:tab w:val="left" w:pos="8736"/>
                  </w:tabs>
                  <w:adjustRightInd w:val="0"/>
                  <w:snapToGrid w:val="0"/>
                  <w:spacing w:beforeLines="20"/>
                  <w:ind w:rightChars="-37" w:right="-78"/>
                  <w:jc w:val="center"/>
                </w:pPr>
              </w:pPrChange>
            </w:pPr>
          </w:p>
        </w:tc>
        <w:tc>
          <w:tcPr>
            <w:tcW w:w="1376" w:type="dxa"/>
            <w:gridSpan w:val="3"/>
            <w:vAlign w:val="center"/>
          </w:tcPr>
          <w:p w:rsidR="00A07801" w:rsidRDefault="00A415F1" w:rsidP="003A264E">
            <w:pPr>
              <w:tabs>
                <w:tab w:val="left" w:pos="8736"/>
              </w:tabs>
              <w:adjustRightInd w:val="0"/>
              <w:snapToGrid w:val="0"/>
              <w:spacing w:beforeLines="20"/>
              <w:ind w:rightChars="-37" w:right="-78"/>
              <w:jc w:val="center"/>
              <w:rPr>
                <w:rFonts w:ascii="宋体" w:hAnsi="宋体" w:cs="宋体"/>
                <w:color w:val="000000"/>
                <w:sz w:val="24"/>
              </w:rPr>
              <w:pPrChange w:id="33" w:author="吴可扬（非）" w:date="2020-08-11T15:51:00Z">
                <w:pPr>
                  <w:tabs>
                    <w:tab w:val="left" w:pos="8736"/>
                  </w:tabs>
                  <w:adjustRightInd w:val="0"/>
                  <w:snapToGrid w:val="0"/>
                  <w:spacing w:beforeLines="20"/>
                  <w:ind w:rightChars="-37" w:right="-78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类别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4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大数据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5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人工智能</w:t>
            </w:r>
          </w:p>
        </w:tc>
      </w:tr>
      <w:tr w:rsidR="00A07801">
        <w:trPr>
          <w:trHeight w:val="471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地址</w:t>
            </w:r>
          </w:p>
        </w:tc>
        <w:tc>
          <w:tcPr>
            <w:tcW w:w="4799" w:type="dxa"/>
            <w:gridSpan w:val="1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6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376" w:type="dxa"/>
            <w:gridSpan w:val="3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7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邮编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8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</w:tr>
      <w:tr w:rsidR="00A07801">
        <w:trPr>
          <w:trHeight w:val="507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法人代表</w:t>
            </w:r>
          </w:p>
        </w:tc>
        <w:tc>
          <w:tcPr>
            <w:tcW w:w="1704" w:type="dxa"/>
            <w:gridSpan w:val="4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39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550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0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国籍</w:t>
            </w:r>
          </w:p>
        </w:tc>
        <w:tc>
          <w:tcPr>
            <w:tcW w:w="1545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1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376" w:type="dxa"/>
            <w:gridSpan w:val="3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2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3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</w:tr>
      <w:tr w:rsidR="00A07801">
        <w:trPr>
          <w:trHeight w:val="495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联系人</w:t>
            </w:r>
          </w:p>
        </w:tc>
        <w:tc>
          <w:tcPr>
            <w:tcW w:w="1704" w:type="dxa"/>
            <w:gridSpan w:val="4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4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550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5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1545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6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376" w:type="dxa"/>
            <w:gridSpan w:val="3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7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传真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48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</w:tr>
      <w:tr w:rsidR="00A07801">
        <w:trPr>
          <w:trHeight w:val="495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行业类别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49" w:author="吴可扬（非）" w:date="2020-08-11T15:51:00Z">
                <w:pPr>
                  <w:adjustRightInd w:val="0"/>
                  <w:snapToGrid w:val="0"/>
                  <w:spacing w:beforeLines="20"/>
                  <w:jc w:val="left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信息传输、软件和信息技术服务业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50" w:author="吴可扬（非）" w:date="2020-08-11T15:51:00Z">
                <w:pPr>
                  <w:adjustRightInd w:val="0"/>
                  <w:snapToGrid w:val="0"/>
                  <w:spacing w:beforeLines="20"/>
                  <w:jc w:val="left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请说明</w:t>
            </w:r>
          </w:p>
        </w:tc>
      </w:tr>
      <w:tr w:rsidR="00A07801">
        <w:trPr>
          <w:cantSplit/>
          <w:trHeight w:val="483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注册时间</w:t>
            </w:r>
          </w:p>
        </w:tc>
        <w:tc>
          <w:tcPr>
            <w:tcW w:w="1704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 xml:space="preserve">年　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月</w:t>
            </w:r>
          </w:p>
        </w:tc>
        <w:tc>
          <w:tcPr>
            <w:tcW w:w="1550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注册资金</w:t>
            </w:r>
          </w:p>
        </w:tc>
        <w:tc>
          <w:tcPr>
            <w:tcW w:w="1545" w:type="dxa"/>
            <w:gridSpan w:val="6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万元</w:t>
            </w:r>
          </w:p>
        </w:tc>
        <w:tc>
          <w:tcPr>
            <w:tcW w:w="1376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外资比例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%</w:t>
            </w:r>
          </w:p>
        </w:tc>
      </w:tr>
      <w:tr w:rsidR="00A07801">
        <w:trPr>
          <w:cantSplit/>
          <w:trHeight w:val="401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资产总额</w:t>
            </w:r>
          </w:p>
        </w:tc>
        <w:tc>
          <w:tcPr>
            <w:tcW w:w="3254" w:type="dxa"/>
            <w:gridSpan w:val="6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545" w:type="dxa"/>
            <w:gridSpan w:val="6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固定资产</w:t>
            </w:r>
          </w:p>
        </w:tc>
        <w:tc>
          <w:tcPr>
            <w:tcW w:w="3027" w:type="dxa"/>
            <w:gridSpan w:val="5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</w:tr>
      <w:tr w:rsidR="00A07801">
        <w:trPr>
          <w:trHeight w:val="1398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企业类型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□国有独资企业（□有限责任公司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A07801" w:rsidRDefault="00A415F1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□国有控股企业（□有限责任公司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A07801" w:rsidRDefault="00A415F1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□民营企业（□有限责任公司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□股份有限公司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□其他企业）</w:t>
            </w:r>
          </w:p>
          <w:p w:rsidR="00A07801" w:rsidRDefault="00A415F1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□其他企业（请说明：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u w:val="single"/>
              </w:rPr>
              <w:t xml:space="preserve">　　　　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A07801">
        <w:trPr>
          <w:trHeight w:val="377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股权结构</w:t>
            </w:r>
          </w:p>
        </w:tc>
        <w:tc>
          <w:tcPr>
            <w:tcW w:w="3254" w:type="dxa"/>
            <w:gridSpan w:val="6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24"/>
              </w:rPr>
              <w:t>股东名称（前三位）</w:t>
            </w:r>
          </w:p>
        </w:tc>
        <w:tc>
          <w:tcPr>
            <w:tcW w:w="2921" w:type="dxa"/>
            <w:gridSpan w:val="9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股东性质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股权比例（</w:t>
            </w: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%</w:t>
            </w:r>
            <w:r>
              <w:rPr>
                <w:rFonts w:ascii="宋体" w:hAnsi="宋体" w:cs="宋体" w:hint="eastAsia"/>
                <w:color w:val="000000"/>
                <w:spacing w:val="-16"/>
                <w:sz w:val="24"/>
              </w:rPr>
              <w:t>）</w:t>
            </w:r>
          </w:p>
        </w:tc>
      </w:tr>
      <w:tr w:rsidR="00A07801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  <w:pPrChange w:id="51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3254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5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  <w:tc>
          <w:tcPr>
            <w:tcW w:w="2921" w:type="dxa"/>
            <w:gridSpan w:val="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53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5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  <w:pPrChange w:id="55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3254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5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  <w:tc>
          <w:tcPr>
            <w:tcW w:w="2921" w:type="dxa"/>
            <w:gridSpan w:val="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57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5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8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pacing w:val="-10"/>
                <w:sz w:val="24"/>
              </w:rPr>
              <w:pPrChange w:id="59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3254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6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  <w:tc>
          <w:tcPr>
            <w:tcW w:w="2921" w:type="dxa"/>
            <w:gridSpan w:val="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61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□内资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□外资</w:t>
            </w:r>
          </w:p>
        </w:tc>
        <w:tc>
          <w:tcPr>
            <w:tcW w:w="1651" w:type="dxa"/>
            <w:gridSpan w:val="2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6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615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上市情况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□上交所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□深交所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交所□海外（时间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: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□尚未上市</w:t>
            </w:r>
          </w:p>
        </w:tc>
      </w:tr>
      <w:tr w:rsidR="00A07801">
        <w:trPr>
          <w:trHeight w:val="90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企业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认定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软件企业认定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 w:rsidR="00A07801" w:rsidRDefault="00A415F1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高新技术企业认定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 w:rsidR="00A07801" w:rsidRDefault="00A415F1"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其他：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年月认定</w:t>
            </w:r>
            <w:r>
              <w:rPr>
                <w:rFonts w:eastAsia="仿宋_GB2312" w:hint="eastAsia"/>
                <w:sz w:val="24"/>
              </w:rPr>
              <w:t>）</w:t>
            </w:r>
          </w:p>
        </w:tc>
      </w:tr>
      <w:tr w:rsidR="00A07801">
        <w:trPr>
          <w:trHeight w:val="811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职工总数</w:t>
            </w:r>
          </w:p>
        </w:tc>
        <w:tc>
          <w:tcPr>
            <w:tcW w:w="3254" w:type="dxa"/>
            <w:gridSpan w:val="6"/>
            <w:vAlign w:val="center"/>
          </w:tcPr>
          <w:p w:rsidR="00A07801" w:rsidRDefault="00A415F1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人</w:t>
            </w:r>
          </w:p>
        </w:tc>
        <w:tc>
          <w:tcPr>
            <w:tcW w:w="1962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研发人员数</w:t>
            </w:r>
          </w:p>
        </w:tc>
        <w:tc>
          <w:tcPr>
            <w:tcW w:w="2610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人</w:t>
            </w:r>
          </w:p>
        </w:tc>
      </w:tr>
      <w:tr w:rsidR="00A07801">
        <w:trPr>
          <w:trHeight w:val="464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主营业务情况</w:t>
            </w:r>
          </w:p>
        </w:tc>
      </w:tr>
      <w:tr w:rsidR="00A07801">
        <w:trPr>
          <w:trHeight w:val="464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2</w:t>
            </w:r>
            <w:r>
              <w:rPr>
                <w:rFonts w:ascii="宋体" w:hAnsi="宋体" w:cs="宋体" w:hint="eastAsia"/>
                <w:spacing w:val="-10"/>
                <w:sz w:val="24"/>
              </w:rPr>
              <w:t>3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</w:t>
            </w:r>
          </w:p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/</w:t>
            </w:r>
            <w:r>
              <w:rPr>
                <w:rFonts w:ascii="宋体" w:hAnsi="宋体" w:cs="宋体" w:hint="eastAsia"/>
                <w:spacing w:val="-10"/>
                <w:sz w:val="24"/>
              </w:rPr>
              <w:t>人工智能</w:t>
            </w:r>
          </w:p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主营业务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sz w:val="24"/>
                <w:u w:val="single"/>
              </w:rPr>
              <w:pPrChange w:id="63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6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　　　　　　　　　　　　　　　　　　　　　　　</w:t>
            </w:r>
          </w:p>
        </w:tc>
      </w:tr>
      <w:tr w:rsidR="00A07801">
        <w:trPr>
          <w:trHeight w:val="464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24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</w:t>
            </w:r>
            <w:r>
              <w:rPr>
                <w:rFonts w:ascii="宋体" w:hAnsi="宋体" w:cs="宋体" w:hint="eastAsia"/>
                <w:spacing w:val="-10"/>
                <w:sz w:val="24"/>
              </w:rPr>
              <w:t>/</w:t>
            </w:r>
            <w:r>
              <w:rPr>
                <w:rFonts w:ascii="宋体" w:hAnsi="宋体" w:cs="宋体" w:hint="eastAsia"/>
                <w:spacing w:val="-10"/>
                <w:sz w:val="24"/>
              </w:rPr>
              <w:t>人工智能主营产品或服务（可根据实际增减行数）</w:t>
            </w:r>
          </w:p>
        </w:tc>
      </w:tr>
      <w:tr w:rsidR="00A07801">
        <w:trPr>
          <w:trHeight w:val="464"/>
          <w:jc w:val="center"/>
        </w:trPr>
        <w:tc>
          <w:tcPr>
            <w:tcW w:w="716" w:type="dxa"/>
            <w:vMerge w:val="restart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主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营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65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产品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66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67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名称</w:t>
            </w:r>
          </w:p>
        </w:tc>
        <w:tc>
          <w:tcPr>
            <w:tcW w:w="2608" w:type="dxa"/>
            <w:gridSpan w:val="5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68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1304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 w:rsidR="00A07801" w:rsidRDefault="00A415F1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</w:tr>
      <w:tr w:rsidR="00A07801">
        <w:trPr>
          <w:trHeight w:val="1278"/>
          <w:jc w:val="center"/>
        </w:trPr>
        <w:tc>
          <w:tcPr>
            <w:tcW w:w="716" w:type="dxa"/>
            <w:vMerge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69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70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  <w:pPrChange w:id="71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</w:p>
        </w:tc>
      </w:tr>
      <w:tr w:rsidR="00A07801">
        <w:trPr>
          <w:trHeight w:val="664"/>
          <w:jc w:val="center"/>
        </w:trPr>
        <w:tc>
          <w:tcPr>
            <w:tcW w:w="716" w:type="dxa"/>
            <w:vMerge w:val="restart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产品</w:t>
            </w:r>
          </w:p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 w:rsidR="00A07801" w:rsidRDefault="00A0780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 w:rsidR="00A07801" w:rsidRDefault="00A415F1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vAlign w:val="center"/>
          </w:tcPr>
          <w:p w:rsidR="00A07801" w:rsidRDefault="00A415F1">
            <w:pPr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万元</w:t>
            </w:r>
          </w:p>
        </w:tc>
      </w:tr>
      <w:tr w:rsidR="00A07801">
        <w:trPr>
          <w:trHeight w:val="1308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07801">
            <w:pPr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A07801">
        <w:trPr>
          <w:trHeight w:val="664"/>
          <w:jc w:val="center"/>
        </w:trPr>
        <w:tc>
          <w:tcPr>
            <w:tcW w:w="716" w:type="dxa"/>
            <w:vMerge w:val="restart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产品</w:t>
            </w:r>
          </w:p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</w:t>
            </w: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610" w:type="dxa"/>
            <w:gridSpan w:val="5"/>
            <w:vAlign w:val="center"/>
          </w:tcPr>
          <w:p w:rsidR="00A07801" w:rsidRDefault="00A0780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销售收入</w:t>
            </w:r>
          </w:p>
        </w:tc>
        <w:tc>
          <w:tcPr>
            <w:tcW w:w="1290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305" w:type="dxa"/>
            <w:gridSpan w:val="3"/>
            <w:vAlign w:val="center"/>
          </w:tcPr>
          <w:p w:rsidR="00A07801" w:rsidRDefault="00A415F1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年销售收入</w:t>
            </w:r>
          </w:p>
        </w:tc>
        <w:tc>
          <w:tcPr>
            <w:tcW w:w="1301" w:type="dxa"/>
            <w:vAlign w:val="center"/>
          </w:tcPr>
          <w:p w:rsidR="00A07801" w:rsidRDefault="00A415F1">
            <w:pPr>
              <w:snapToGrid w:val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万元</w:t>
            </w:r>
          </w:p>
        </w:tc>
      </w:tr>
      <w:tr w:rsidR="00A07801">
        <w:trPr>
          <w:trHeight w:val="1308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07801">
            <w:pPr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A07801">
        <w:trPr>
          <w:trHeight w:val="608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>
            <w:pPr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 xml:space="preserve">25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大数据</w:t>
            </w:r>
            <w:r>
              <w:rPr>
                <w:rFonts w:ascii="宋体" w:hAnsi="宋体" w:cs="宋体" w:hint="eastAsia"/>
                <w:spacing w:val="-10"/>
                <w:sz w:val="24"/>
              </w:rPr>
              <w:t>/</w:t>
            </w:r>
            <w:r>
              <w:rPr>
                <w:rFonts w:ascii="宋体" w:hAnsi="宋体" w:cs="宋体" w:hint="eastAsia"/>
                <w:spacing w:val="-10"/>
                <w:sz w:val="24"/>
              </w:rPr>
              <w:t>人工智能主要产品或服务（不少于</w:t>
            </w:r>
            <w:r>
              <w:rPr>
                <w:rFonts w:ascii="宋体" w:hAnsi="宋体" w:cs="宋体" w:hint="eastAsia"/>
                <w:spacing w:val="-10"/>
                <w:sz w:val="24"/>
              </w:rPr>
              <w:t>5</w:t>
            </w:r>
            <w:r>
              <w:rPr>
                <w:rFonts w:ascii="宋体" w:hAnsi="宋体" w:cs="宋体" w:hint="eastAsia"/>
                <w:spacing w:val="-10"/>
                <w:sz w:val="24"/>
              </w:rPr>
              <w:t>项）</w:t>
            </w: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</w:p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2019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  <w:tc>
          <w:tcPr>
            <w:tcW w:w="2808" w:type="dxa"/>
            <w:gridSpan w:val="6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479" w:type="dxa"/>
            <w:gridSpan w:val="7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采购方（使用方）</w:t>
            </w:r>
          </w:p>
        </w:tc>
        <w:tc>
          <w:tcPr>
            <w:tcW w:w="2021" w:type="dxa"/>
            <w:gridSpan w:val="3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合同金额</w:t>
            </w: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548"/>
          <w:jc w:val="center"/>
        </w:trPr>
        <w:tc>
          <w:tcPr>
            <w:tcW w:w="716" w:type="dxa"/>
            <w:vAlign w:val="center"/>
          </w:tcPr>
          <w:p w:rsidR="00A07801" w:rsidRDefault="00A415F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268" w:type="dxa"/>
            <w:gridSpan w:val="2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79" w:type="dxa"/>
            <w:gridSpan w:val="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21" w:type="dxa"/>
            <w:gridSpan w:val="3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1408"/>
          <w:jc w:val="center"/>
        </w:trPr>
        <w:tc>
          <w:tcPr>
            <w:tcW w:w="1466" w:type="dxa"/>
            <w:gridSpan w:val="2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行业地位</w:t>
            </w:r>
          </w:p>
        </w:tc>
        <w:tc>
          <w:tcPr>
            <w:tcW w:w="7826" w:type="dxa"/>
            <w:gridSpan w:val="17"/>
            <w:vAlign w:val="center"/>
          </w:tcPr>
          <w:p w:rsidR="00A07801" w:rsidRDefault="00A0780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2</w:t>
            </w: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主要经济指标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①销售收入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②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销售收入增长率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③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主营业务收入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④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主营业务收入增长率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⑤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研发投入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⑥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研发投入增长率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⑦</w:t>
            </w:r>
            <w:r>
              <w:rPr>
                <w:rFonts w:ascii="宋体" w:hAnsi="宋体" w:cs="宋体" w:hint="eastAsia"/>
                <w:color w:val="000000"/>
                <w:spacing w:val="-8"/>
                <w:sz w:val="24"/>
              </w:rPr>
              <w:t>利税总额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8"/>
                <w:sz w:val="24"/>
              </w:rPr>
              <w:t>)</w:t>
            </w:r>
          </w:p>
        </w:tc>
      </w:tr>
      <w:tr w:rsidR="00A07801">
        <w:trPr>
          <w:trHeight w:val="464"/>
          <w:jc w:val="center"/>
        </w:trPr>
        <w:tc>
          <w:tcPr>
            <w:tcW w:w="2681" w:type="dxa"/>
            <w:gridSpan w:val="4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⑧</w:t>
            </w:r>
            <w:r>
              <w:rPr>
                <w:rFonts w:ascii="宋体" w:hAnsi="宋体" w:cs="宋体" w:hint="eastAsia"/>
                <w:color w:val="000000"/>
                <w:spacing w:val="-8"/>
                <w:sz w:val="24"/>
              </w:rPr>
              <w:t>利税总额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增长率</w:t>
            </w:r>
          </w:p>
        </w:tc>
        <w:tc>
          <w:tcPr>
            <w:tcW w:w="3360" w:type="dxa"/>
            <w:gridSpan w:val="8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3251" w:type="dxa"/>
            <w:gridSpan w:val="7"/>
            <w:vAlign w:val="center"/>
          </w:tcPr>
          <w:p w:rsidR="00A07801" w:rsidRDefault="00A415F1">
            <w:pPr>
              <w:widowControl/>
              <w:adjustRightInd w:val="0"/>
              <w:snapToGrid w:val="0"/>
              <w:spacing w:before="20"/>
              <w:jc w:val="righ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）</w:t>
            </w:r>
          </w:p>
        </w:tc>
      </w:tr>
      <w:tr w:rsidR="00A07801">
        <w:trPr>
          <w:trHeight w:val="464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研发创新情况</w:t>
            </w:r>
          </w:p>
        </w:tc>
      </w:tr>
      <w:tr w:rsidR="00A07801">
        <w:trPr>
          <w:trHeight w:val="432"/>
          <w:jc w:val="center"/>
        </w:trPr>
        <w:tc>
          <w:tcPr>
            <w:tcW w:w="716" w:type="dxa"/>
            <w:vMerge w:val="restart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研发机构</w:t>
            </w:r>
          </w:p>
        </w:tc>
        <w:tc>
          <w:tcPr>
            <w:tcW w:w="2454" w:type="dxa"/>
            <w:gridSpan w:val="5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类型</w:t>
            </w:r>
          </w:p>
        </w:tc>
        <w:tc>
          <w:tcPr>
            <w:tcW w:w="6122" w:type="dxa"/>
            <w:gridSpan w:val="13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基本情况</w:t>
            </w:r>
          </w:p>
        </w:tc>
      </w:tr>
      <w:tr w:rsidR="00A07801">
        <w:trPr>
          <w:trHeight w:val="90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bottom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工程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技术研究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color w:val="000000"/>
                <w:spacing w:val="-10"/>
                <w:sz w:val="18"/>
                <w:szCs w:val="18"/>
              </w:rPr>
              <w:t>中心</w:t>
            </w:r>
          </w:p>
        </w:tc>
        <w:tc>
          <w:tcPr>
            <w:tcW w:w="6122" w:type="dxa"/>
            <w:gridSpan w:val="13"/>
            <w:tcBorders>
              <w:bottom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391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企业技术中心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19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重点实验室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 w:val="restart"/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研发能力</w:t>
            </w: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类型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基本情况</w:t>
            </w: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发明专利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资质认证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7"/>
                <w:sz w:val="24"/>
              </w:rPr>
              <w:t>标准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trHeight w:val="407"/>
          <w:jc w:val="center"/>
        </w:trPr>
        <w:tc>
          <w:tcPr>
            <w:tcW w:w="716" w:type="dxa"/>
            <w:vMerge/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sz="4" w:space="0" w:color="auto"/>
            </w:tcBorders>
            <w:vAlign w:val="center"/>
          </w:tcPr>
          <w:p w:rsidR="00A07801" w:rsidRDefault="00A415F1">
            <w:pPr>
              <w:adjustRightInd w:val="0"/>
              <w:snapToGrid w:val="0"/>
              <w:spacing w:before="2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3"/>
            <w:tcBorders>
              <w:top w:val="single" w:sz="4" w:space="0" w:color="auto"/>
            </w:tcBorders>
            <w:vAlign w:val="center"/>
          </w:tcPr>
          <w:p w:rsidR="00A07801" w:rsidRDefault="00A07801">
            <w:pPr>
              <w:adjustRightInd w:val="0"/>
              <w:snapToGrid w:val="0"/>
              <w:spacing w:before="2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07801">
        <w:trPr>
          <w:cantSplit/>
          <w:trHeight w:val="416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30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201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年以来大数据、人工智能产品或服务获省部级以上党政部门奖励、荣誉证书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等</w:t>
            </w: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72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（可根据实际增减行数）</w:t>
            </w:r>
          </w:p>
        </w:tc>
      </w:tr>
      <w:tr w:rsidR="00A07801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颁发机构</w:t>
            </w:r>
          </w:p>
        </w:tc>
        <w:tc>
          <w:tcPr>
            <w:tcW w:w="3096" w:type="dxa"/>
            <w:gridSpan w:val="8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73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技术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产品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服务名称</w:t>
            </w:r>
          </w:p>
        </w:tc>
        <w:tc>
          <w:tcPr>
            <w:tcW w:w="3100" w:type="dxa"/>
            <w:gridSpan w:val="6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74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奖励</w:t>
            </w: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荣誉称号</w:t>
            </w:r>
          </w:p>
        </w:tc>
      </w:tr>
      <w:tr w:rsidR="00A07801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096" w:type="dxa"/>
            <w:gridSpan w:val="8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75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  <w:tc>
          <w:tcPr>
            <w:tcW w:w="3100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7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cantSplit/>
          <w:trHeight w:val="362"/>
          <w:jc w:val="center"/>
        </w:trPr>
        <w:tc>
          <w:tcPr>
            <w:tcW w:w="3096" w:type="dxa"/>
            <w:gridSpan w:val="5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096" w:type="dxa"/>
            <w:gridSpan w:val="8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77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  <w:tc>
          <w:tcPr>
            <w:tcW w:w="3100" w:type="dxa"/>
            <w:gridSpan w:val="6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7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65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31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自评报告（企业对照培育范围和条件进行自评，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00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字以内）</w:t>
            </w:r>
          </w:p>
        </w:tc>
      </w:tr>
      <w:tr w:rsidR="00A07801">
        <w:trPr>
          <w:trHeight w:val="4419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79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1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3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5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7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89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1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3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5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7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99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50"/>
          <w:jc w:val="center"/>
        </w:trPr>
        <w:tc>
          <w:tcPr>
            <w:tcW w:w="92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32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相关证明材料目录（按目录序号编印）</w:t>
            </w:r>
          </w:p>
        </w:tc>
      </w:tr>
      <w:tr w:rsidR="00A07801">
        <w:trPr>
          <w:trHeight w:val="5082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1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3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5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7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50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 xml:space="preserve">33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申报单位意见</w:t>
            </w:r>
          </w:p>
        </w:tc>
      </w:tr>
      <w:tr w:rsidR="00A07801">
        <w:trPr>
          <w:trHeight w:val="4713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09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1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3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4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115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签名（盖章）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日期：</w:t>
            </w: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6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</w:tc>
      </w:tr>
      <w:tr w:rsidR="00A07801">
        <w:trPr>
          <w:trHeight w:val="450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推荐部门意见</w:t>
            </w:r>
          </w:p>
        </w:tc>
      </w:tr>
      <w:tr w:rsidR="00A07801">
        <w:trPr>
          <w:trHeight w:val="6008"/>
          <w:jc w:val="center"/>
        </w:trPr>
        <w:tc>
          <w:tcPr>
            <w:tcW w:w="9292" w:type="dxa"/>
            <w:gridSpan w:val="19"/>
            <w:vAlign w:val="center"/>
          </w:tcPr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7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8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19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20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21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07801" w:rsidP="003A264E">
            <w:pPr>
              <w:adjustRightInd w:val="0"/>
              <w:snapToGrid w:val="0"/>
              <w:spacing w:beforeLines="20"/>
              <w:rPr>
                <w:rFonts w:ascii="宋体" w:hAnsi="宋体" w:cs="宋体"/>
                <w:color w:val="000000"/>
                <w:sz w:val="24"/>
              </w:rPr>
              <w:pPrChange w:id="122" w:author="吴可扬（非）" w:date="2020-08-11T15:51:00Z">
                <w:pPr>
                  <w:adjustRightInd w:val="0"/>
                  <w:snapToGrid w:val="0"/>
                  <w:spacing w:beforeLines="20"/>
                </w:pPr>
              </w:pPrChange>
            </w:pPr>
          </w:p>
          <w:p w:rsidR="00A07801" w:rsidRDefault="00A415F1" w:rsidP="003A264E">
            <w:pPr>
              <w:adjustRightInd w:val="0"/>
              <w:snapToGrid w:val="0"/>
              <w:spacing w:beforeLines="20"/>
              <w:jc w:val="center"/>
              <w:rPr>
                <w:rFonts w:ascii="宋体" w:hAnsi="宋体" w:cs="宋体"/>
                <w:color w:val="000000"/>
                <w:sz w:val="24"/>
              </w:rPr>
              <w:pPrChange w:id="123" w:author="吴可扬（非）" w:date="2020-08-11T15:51:00Z">
                <w:pPr>
                  <w:adjustRightInd w:val="0"/>
                  <w:snapToGrid w:val="0"/>
                  <w:spacing w:beforeLines="20"/>
                  <w:jc w:val="center"/>
                </w:pPr>
              </w:pPrChange>
            </w:pPr>
            <w:r>
              <w:rPr>
                <w:rFonts w:ascii="宋体" w:hAnsi="宋体" w:cs="宋体" w:hint="eastAsia"/>
                <w:color w:val="000000"/>
                <w:sz w:val="24"/>
              </w:rPr>
              <w:t>签名（盖章）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日期</w:t>
            </w:r>
          </w:p>
          <w:p w:rsidR="00A07801" w:rsidRDefault="00A07801" w:rsidP="003A264E">
            <w:pPr>
              <w:adjustRightInd w:val="0"/>
              <w:snapToGrid w:val="0"/>
              <w:spacing w:beforeLines="20"/>
              <w:ind w:firstLineChars="2450" w:firstLine="5880"/>
              <w:rPr>
                <w:rFonts w:ascii="宋体" w:hAnsi="宋体" w:cs="宋体"/>
                <w:color w:val="000000"/>
                <w:sz w:val="24"/>
              </w:rPr>
              <w:pPrChange w:id="124" w:author="吴可扬（非）" w:date="2020-08-11T15:51:00Z">
                <w:pPr>
                  <w:adjustRightInd w:val="0"/>
                  <w:snapToGrid w:val="0"/>
                  <w:spacing w:beforeLines="20"/>
                  <w:ind w:firstLineChars="2450" w:firstLine="5880"/>
                </w:pPr>
              </w:pPrChange>
            </w:pPr>
          </w:p>
        </w:tc>
      </w:tr>
    </w:tbl>
    <w:p w:rsidR="00A07801" w:rsidRDefault="00A07801"/>
    <w:p w:rsidR="00A07801" w:rsidRDefault="00A415F1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br w:type="page"/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lastRenderedPageBreak/>
        <w:t>填写说明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本申报书共有一个自我声明和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个填表项。自我声明及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～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由申报单位填写，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由推荐单位填写。每个表项不能为空，若无相关内容，请填写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无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、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不了解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等。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自我声明：一是表明企业自愿申报，二是对所填写的内容真实性负责，须由法人代表签名。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企业名称，必须与工商登记的企业名称一致。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地址：企业所在详细地址，对企业集团，填总部所在地址。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8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联系人：负责申报具体工作的人员，须留手机便于随时联系。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行业类别</w:t>
      </w:r>
      <w:r>
        <w:rPr>
          <w:rFonts w:eastAsia="仿宋_GB2312" w:hint="eastAsia"/>
          <w:sz w:val="24"/>
        </w:rPr>
        <w:t>：按国民经济行业分类（</w:t>
      </w:r>
      <w:r>
        <w:rPr>
          <w:rFonts w:eastAsia="仿宋_GB2312" w:hint="eastAsia"/>
          <w:sz w:val="24"/>
        </w:rPr>
        <w:t>GB/T 4754-201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）填写。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外资比例：外资含来自港、澳、台的投资。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5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资产总额：上年度期末值，以财务报表为准。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6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固定资产，指原值。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21.</w:t>
      </w:r>
      <w:r>
        <w:rPr>
          <w:rFonts w:eastAsia="仿宋_GB2312"/>
          <w:sz w:val="24"/>
        </w:rPr>
        <w:t>职工总数：</w:t>
      </w:r>
      <w:r>
        <w:rPr>
          <w:rFonts w:eastAsia="仿宋_GB2312" w:hint="eastAsia"/>
          <w:sz w:val="24"/>
        </w:rPr>
        <w:t>2019</w:t>
      </w:r>
      <w:r>
        <w:rPr>
          <w:rFonts w:eastAsia="仿宋_GB2312" w:hint="eastAsia"/>
          <w:sz w:val="24"/>
        </w:rPr>
        <w:t>年</w:t>
      </w:r>
      <w:r>
        <w:rPr>
          <w:rFonts w:eastAsia="仿宋_GB2312"/>
          <w:sz w:val="24"/>
        </w:rPr>
        <w:t>底企业在册职工总数。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2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研究开发人员数：</w:t>
      </w:r>
      <w:r>
        <w:rPr>
          <w:rFonts w:eastAsia="仿宋_GB2312" w:hint="eastAsia"/>
          <w:sz w:val="24"/>
        </w:rPr>
        <w:t>2019</w:t>
      </w:r>
      <w:r>
        <w:rPr>
          <w:rFonts w:eastAsia="仿宋_GB2312"/>
          <w:sz w:val="24"/>
        </w:rPr>
        <w:t>年底企业在册的专门从事</w:t>
      </w:r>
      <w:r>
        <w:rPr>
          <w:rFonts w:eastAsia="仿宋_GB2312" w:hint="eastAsia"/>
          <w:sz w:val="24"/>
        </w:rPr>
        <w:t>研发</w:t>
      </w:r>
      <w:r>
        <w:rPr>
          <w:rFonts w:eastAsia="仿宋_GB2312"/>
          <w:sz w:val="24"/>
        </w:rPr>
        <w:t>活动的科技人员数。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主营业务</w:t>
      </w:r>
      <w:r>
        <w:rPr>
          <w:rFonts w:eastAsia="仿宋_GB2312" w:hint="eastAsia"/>
          <w:sz w:val="24"/>
        </w:rPr>
        <w:t>：</w:t>
      </w:r>
      <w:r>
        <w:rPr>
          <w:rFonts w:eastAsia="仿宋_GB2312"/>
          <w:sz w:val="24"/>
        </w:rPr>
        <w:t>按</w:t>
      </w:r>
      <w:r>
        <w:rPr>
          <w:rFonts w:eastAsia="仿宋_GB2312" w:hint="eastAsia"/>
          <w:sz w:val="24"/>
        </w:rPr>
        <w:t>《</w:t>
      </w:r>
      <w:r>
        <w:rPr>
          <w:rFonts w:eastAsia="仿宋_GB2312"/>
          <w:sz w:val="24"/>
        </w:rPr>
        <w:t>广东省大数据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骨干（培育）企业遴选方案</w:t>
      </w:r>
      <w:r>
        <w:rPr>
          <w:rFonts w:eastAsia="仿宋_GB2312" w:hint="eastAsia"/>
          <w:sz w:val="24"/>
        </w:rPr>
        <w:t>》（简称《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方案》）的分</w:t>
      </w:r>
      <w:r>
        <w:rPr>
          <w:rFonts w:eastAsia="仿宋_GB2312"/>
          <w:sz w:val="24"/>
        </w:rPr>
        <w:t>类，具体</w:t>
      </w:r>
      <w:r>
        <w:rPr>
          <w:rFonts w:eastAsia="仿宋_GB2312" w:hint="eastAsia"/>
          <w:sz w:val="24"/>
        </w:rPr>
        <w:t>参考《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方案》填写</w:t>
      </w:r>
      <w:r>
        <w:rPr>
          <w:rFonts w:eastAsia="仿宋_GB2312"/>
          <w:sz w:val="24"/>
        </w:rPr>
        <w:t>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主</w:t>
      </w:r>
      <w:r>
        <w:rPr>
          <w:rFonts w:eastAsia="仿宋_GB2312" w:hint="eastAsia"/>
          <w:sz w:val="24"/>
        </w:rPr>
        <w:t>营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服务：</w:t>
      </w:r>
      <w:r>
        <w:rPr>
          <w:rFonts w:eastAsia="仿宋_GB2312" w:hint="eastAsia"/>
          <w:sz w:val="24"/>
        </w:rPr>
        <w:t>指</w:t>
      </w:r>
      <w:r>
        <w:rPr>
          <w:rFonts w:eastAsia="仿宋_GB2312" w:hint="eastAsia"/>
          <w:sz w:val="24"/>
        </w:rPr>
        <w:t>企业</w:t>
      </w:r>
      <w:r>
        <w:rPr>
          <w:rFonts w:eastAsia="仿宋_GB2312" w:hint="eastAsia"/>
          <w:sz w:val="24"/>
        </w:rPr>
        <w:t>在第</w:t>
      </w:r>
      <w:r>
        <w:rPr>
          <w:rFonts w:eastAsia="仿宋_GB2312" w:hint="eastAsia"/>
          <w:sz w:val="24"/>
        </w:rPr>
        <w:t>23</w:t>
      </w:r>
      <w:r>
        <w:rPr>
          <w:rFonts w:eastAsia="仿宋_GB2312" w:hint="eastAsia"/>
          <w:sz w:val="24"/>
        </w:rPr>
        <w:t>项内容上</w:t>
      </w:r>
      <w:r>
        <w:rPr>
          <w:rFonts w:eastAsia="仿宋_GB2312" w:hint="eastAsia"/>
          <w:sz w:val="24"/>
        </w:rPr>
        <w:t>提供的</w:t>
      </w:r>
      <w:r>
        <w:rPr>
          <w:rFonts w:eastAsia="仿宋_GB2312" w:hint="eastAsia"/>
          <w:sz w:val="24"/>
        </w:rPr>
        <w:t>销售收入较大的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服务，可根据实际增减行数，其中：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主</w:t>
      </w:r>
      <w:r>
        <w:rPr>
          <w:rFonts w:eastAsia="仿宋_GB2312" w:hint="eastAsia"/>
          <w:sz w:val="24"/>
        </w:rPr>
        <w:t>营</w:t>
      </w:r>
      <w:r>
        <w:rPr>
          <w:rFonts w:eastAsia="仿宋_GB2312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</w:t>
      </w:r>
      <w:r>
        <w:rPr>
          <w:rFonts w:eastAsia="仿宋_GB2312"/>
          <w:sz w:val="24"/>
        </w:rPr>
        <w:t>：</w:t>
      </w:r>
      <w:r>
        <w:rPr>
          <w:rFonts w:eastAsia="仿宋_GB2312" w:hint="eastAsia"/>
          <w:sz w:val="24"/>
        </w:rPr>
        <w:t>在第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项内容上对产品或业务进行细化，</w:t>
      </w:r>
      <w:r>
        <w:rPr>
          <w:rFonts w:eastAsia="仿宋_GB2312"/>
          <w:sz w:val="24"/>
        </w:rPr>
        <w:t>指销售</w:t>
      </w:r>
      <w:r>
        <w:rPr>
          <w:rFonts w:eastAsia="仿宋_GB2312" w:hint="eastAsia"/>
          <w:sz w:val="24"/>
        </w:rPr>
        <w:t>收入</w:t>
      </w:r>
      <w:r>
        <w:rPr>
          <w:rFonts w:eastAsia="仿宋_GB2312"/>
          <w:sz w:val="24"/>
        </w:rPr>
        <w:t>居首的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产品或业务。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25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服务：在第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项内容上对产品或业务进行细化，</w:t>
      </w:r>
      <w:r>
        <w:rPr>
          <w:rFonts w:eastAsia="仿宋_GB2312"/>
          <w:sz w:val="24"/>
        </w:rPr>
        <w:t>按大数据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/>
          <w:sz w:val="24"/>
        </w:rPr>
        <w:t>产品或业务销售</w:t>
      </w:r>
      <w:r>
        <w:rPr>
          <w:rFonts w:eastAsia="仿宋_GB2312" w:hint="eastAsia"/>
          <w:sz w:val="24"/>
        </w:rPr>
        <w:t>收入</w:t>
      </w:r>
      <w:r>
        <w:rPr>
          <w:rFonts w:eastAsia="仿宋_GB2312"/>
          <w:sz w:val="24"/>
        </w:rPr>
        <w:t>从大到小填写</w:t>
      </w:r>
      <w:r>
        <w:rPr>
          <w:rFonts w:eastAsia="仿宋_GB2312"/>
          <w:sz w:val="24"/>
        </w:rPr>
        <w:t>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26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（产品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服务）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年销售收入、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年销售收入：指大数据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产品</w:t>
      </w:r>
      <w:r>
        <w:rPr>
          <w:rFonts w:eastAsia="仿宋_GB2312" w:hint="eastAsia"/>
          <w:sz w:val="24"/>
        </w:rPr>
        <w:t>或</w:t>
      </w:r>
      <w:r>
        <w:rPr>
          <w:rFonts w:eastAsia="仿宋_GB2312" w:hint="eastAsia"/>
          <w:sz w:val="24"/>
        </w:rPr>
        <w:t>服务当年销售收入，并作为《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方案》业务规模中计算大数据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销售</w:t>
      </w:r>
      <w:r>
        <w:rPr>
          <w:rFonts w:eastAsia="仿宋_GB2312" w:hint="eastAsia"/>
          <w:sz w:val="24"/>
        </w:rPr>
        <w:t>收入额度</w:t>
      </w:r>
      <w:r>
        <w:rPr>
          <w:rFonts w:eastAsia="仿宋_GB2312" w:hint="eastAsia"/>
          <w:sz w:val="24"/>
        </w:rPr>
        <w:t>的依据。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del w:id="127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（产品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服务）简介：指</w:t>
      </w:r>
      <w:r>
        <w:rPr>
          <w:rFonts w:eastAsia="仿宋_GB2312" w:hint="eastAsia"/>
          <w:kern w:val="0"/>
          <w:sz w:val="24"/>
        </w:rPr>
        <w:t>产品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服务</w:t>
      </w:r>
      <w:r>
        <w:rPr>
          <w:rFonts w:eastAsia="仿宋_GB2312" w:hint="eastAsia"/>
          <w:kern w:val="0"/>
          <w:sz w:val="24"/>
        </w:rPr>
        <w:t>内容、采用的技术、服务运营模式、应用推广情况等。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25.</w:t>
      </w:r>
      <w:r>
        <w:rPr>
          <w:rFonts w:eastAsia="仿宋_GB2312" w:hint="eastAsia"/>
          <w:kern w:val="0"/>
          <w:sz w:val="24"/>
        </w:rPr>
        <w:t>大数据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人工智能主要产品或服务：指企业在</w:t>
      </w:r>
      <w:r>
        <w:rPr>
          <w:rFonts w:eastAsia="仿宋_GB2312" w:hint="eastAsia"/>
          <w:kern w:val="0"/>
          <w:sz w:val="24"/>
        </w:rPr>
        <w:t>2018</w:t>
      </w:r>
      <w:r>
        <w:rPr>
          <w:rFonts w:eastAsia="仿宋_GB2312" w:hint="eastAsia"/>
          <w:kern w:val="0"/>
          <w:sz w:val="24"/>
        </w:rPr>
        <w:t>年、</w:t>
      </w:r>
      <w:r>
        <w:rPr>
          <w:rFonts w:eastAsia="仿宋_GB2312" w:hint="eastAsia"/>
          <w:kern w:val="0"/>
          <w:sz w:val="24"/>
        </w:rPr>
        <w:t>2019</w:t>
      </w:r>
      <w:r>
        <w:rPr>
          <w:rFonts w:eastAsia="仿宋_GB2312" w:hint="eastAsia"/>
          <w:kern w:val="0"/>
          <w:sz w:val="24"/>
        </w:rPr>
        <w:t>年提供的除第</w:t>
      </w:r>
      <w:r>
        <w:rPr>
          <w:rFonts w:eastAsia="仿宋_GB2312" w:hint="eastAsia"/>
          <w:kern w:val="0"/>
          <w:sz w:val="24"/>
        </w:rPr>
        <w:t>24</w:t>
      </w:r>
      <w:r>
        <w:rPr>
          <w:rFonts w:eastAsia="仿宋_GB2312" w:hint="eastAsia"/>
          <w:kern w:val="0"/>
          <w:sz w:val="24"/>
        </w:rPr>
        <w:t>项以外的大数据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人工智能产品或服务名称及销售收入情况，填写内容不少于</w:t>
      </w: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 w:hint="eastAsia"/>
          <w:kern w:val="0"/>
          <w:sz w:val="24"/>
        </w:rPr>
        <w:t>项目，</w:t>
      </w:r>
      <w:r>
        <w:rPr>
          <w:rFonts w:eastAsia="仿宋_GB2312" w:hint="eastAsia"/>
          <w:sz w:val="24"/>
        </w:rPr>
        <w:t>作为《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方案》业务规模中计算大数据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销售</w:t>
      </w:r>
      <w:r>
        <w:rPr>
          <w:rFonts w:eastAsia="仿宋_GB2312" w:hint="eastAsia"/>
          <w:sz w:val="24"/>
        </w:rPr>
        <w:t>收入额度</w:t>
      </w:r>
      <w:r>
        <w:rPr>
          <w:rFonts w:eastAsia="仿宋_GB2312" w:hint="eastAsia"/>
          <w:sz w:val="24"/>
        </w:rPr>
        <w:t>的依据。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6.</w:t>
      </w:r>
      <w:r>
        <w:rPr>
          <w:rFonts w:eastAsia="仿宋_GB2312" w:hint="eastAsia"/>
          <w:kern w:val="0"/>
          <w:sz w:val="24"/>
        </w:rPr>
        <w:t>行业地位：简述第</w:t>
      </w: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 w:hint="eastAsia"/>
          <w:kern w:val="0"/>
          <w:sz w:val="24"/>
        </w:rPr>
        <w:t>项主</w:t>
      </w:r>
      <w:r>
        <w:rPr>
          <w:rFonts w:eastAsia="仿宋_GB2312" w:hint="eastAsia"/>
          <w:kern w:val="0"/>
          <w:sz w:val="24"/>
        </w:rPr>
        <w:t>营</w:t>
      </w:r>
      <w:r>
        <w:rPr>
          <w:rFonts w:eastAsia="仿宋_GB2312" w:hint="eastAsia"/>
          <w:kern w:val="0"/>
          <w:sz w:val="24"/>
        </w:rPr>
        <w:t>产品</w:t>
      </w:r>
      <w:r>
        <w:rPr>
          <w:rFonts w:eastAsia="仿宋_GB2312" w:hint="eastAsia"/>
          <w:kern w:val="0"/>
          <w:sz w:val="24"/>
        </w:rPr>
        <w:t>/</w:t>
      </w:r>
      <w:r>
        <w:rPr>
          <w:rFonts w:eastAsia="仿宋_GB2312" w:hint="eastAsia"/>
          <w:kern w:val="0"/>
          <w:sz w:val="24"/>
        </w:rPr>
        <w:t>服务的行业概况、国内同行</w:t>
      </w:r>
      <w:r>
        <w:rPr>
          <w:rFonts w:eastAsia="仿宋_GB2312" w:hint="eastAsia"/>
          <w:kern w:val="0"/>
          <w:sz w:val="24"/>
        </w:rPr>
        <w:t>201</w:t>
      </w: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 w:hint="eastAsia"/>
          <w:kern w:val="0"/>
          <w:sz w:val="24"/>
        </w:rPr>
        <w:t>年销售收入前三名、本企业行业地位（如市场份额、在行业中的排名）、培育新业态</w:t>
      </w:r>
      <w:r>
        <w:rPr>
          <w:rFonts w:eastAsia="仿宋_GB2312" w:hint="eastAsia"/>
          <w:kern w:val="0"/>
          <w:sz w:val="24"/>
        </w:rPr>
        <w:lastRenderedPageBreak/>
        <w:t>新模式能力、行业带动性或带动潜力等，</w:t>
      </w:r>
      <w:r>
        <w:rPr>
          <w:rFonts w:eastAsia="仿宋_GB2312" w:hint="eastAsia"/>
          <w:kern w:val="0"/>
          <w:sz w:val="24"/>
        </w:rPr>
        <w:t>300</w:t>
      </w:r>
      <w:r>
        <w:rPr>
          <w:rFonts w:eastAsia="仿宋_GB2312" w:hint="eastAsia"/>
          <w:kern w:val="0"/>
          <w:sz w:val="24"/>
        </w:rPr>
        <w:t>字内。如对国内同行前三名等情况不了解的，请注明“不了解国内同行前三名情况”。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.</w:t>
      </w:r>
      <w:r>
        <w:rPr>
          <w:rFonts w:eastAsia="仿宋_GB2312"/>
          <w:sz w:val="24"/>
        </w:rPr>
        <w:t>主要经济指标</w:t>
      </w:r>
      <w:r>
        <w:rPr>
          <w:rFonts w:eastAsia="仿宋_GB2312" w:hint="eastAsia"/>
          <w:sz w:val="24"/>
        </w:rPr>
        <w:t>中，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28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①销售收入：指企业的销售收入。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29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②销售收入增长率：指“①销售收入”的增长率。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0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③主营业务收入：</w:t>
      </w:r>
      <w:r>
        <w:rPr>
          <w:rFonts w:eastAsia="仿宋_GB2312"/>
          <w:sz w:val="24"/>
        </w:rPr>
        <w:t>指</w:t>
      </w:r>
      <w:r>
        <w:rPr>
          <w:rFonts w:eastAsia="仿宋_GB2312" w:hint="eastAsia"/>
          <w:sz w:val="24"/>
        </w:rPr>
        <w:t>企业的主营</w:t>
      </w:r>
      <w:r>
        <w:rPr>
          <w:rFonts w:eastAsia="仿宋_GB2312"/>
          <w:sz w:val="24"/>
        </w:rPr>
        <w:t>业务收入。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1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④主营业务收入增长率：指“③主营业务收入”的增长率。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2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⑤研发投入</w:t>
      </w:r>
      <w:r>
        <w:rPr>
          <w:rFonts w:eastAsia="仿宋_GB2312"/>
          <w:sz w:val="24"/>
        </w:rPr>
        <w:t>：企业用于</w:t>
      </w:r>
      <w:r>
        <w:rPr>
          <w:rFonts w:eastAsia="仿宋_GB2312" w:hint="eastAsia"/>
          <w:sz w:val="24"/>
        </w:rPr>
        <w:t>研</w:t>
      </w:r>
      <w:r>
        <w:rPr>
          <w:rFonts w:eastAsia="仿宋_GB2312" w:hint="eastAsia"/>
          <w:sz w:val="24"/>
        </w:rPr>
        <w:t>发活</w:t>
      </w:r>
      <w:r>
        <w:rPr>
          <w:rFonts w:eastAsia="仿宋_GB2312"/>
          <w:sz w:val="24"/>
        </w:rPr>
        <w:t>动的总支出，以当年公司财务报表为准。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3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⑥研发投入增长率：指“⑤研发投入”的增长率。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4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⑦利税总额：</w:t>
      </w:r>
      <w:r>
        <w:rPr>
          <w:rFonts w:eastAsia="仿宋_GB2312"/>
          <w:sz w:val="24"/>
        </w:rPr>
        <w:t>企业当年的毛利润，以当年公司财务报表为准。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5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⑧利税总额增长率：指“⑦利税总额”的增长率。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8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研发机构：机构的名称、级别（国家级、省级）、授予单位和时间等。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9.</w:t>
      </w:r>
      <w:r>
        <w:rPr>
          <w:rFonts w:eastAsia="仿宋_GB2312" w:hint="eastAsia"/>
          <w:sz w:val="24"/>
        </w:rPr>
        <w:t>研发能力中，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6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发明专利：</w:t>
      </w:r>
      <w:r>
        <w:rPr>
          <w:rFonts w:eastAsia="仿宋_GB2312"/>
          <w:sz w:val="24"/>
        </w:rPr>
        <w:t>列出</w:t>
      </w:r>
      <w:r>
        <w:rPr>
          <w:rFonts w:eastAsia="仿宋_GB2312" w:hint="eastAsia"/>
          <w:sz w:val="24"/>
        </w:rPr>
        <w:t>大数据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人工智能</w:t>
      </w:r>
      <w:r>
        <w:rPr>
          <w:rFonts w:eastAsia="仿宋_GB2312" w:hint="eastAsia"/>
          <w:sz w:val="24"/>
        </w:rPr>
        <w:t>领域相关的</w:t>
      </w:r>
      <w:r>
        <w:rPr>
          <w:rFonts w:eastAsia="仿宋_GB2312"/>
          <w:sz w:val="24"/>
        </w:rPr>
        <w:t>已授权或受理的相关发明专利。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7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资质认证：</w:t>
      </w:r>
      <w:r>
        <w:rPr>
          <w:rFonts w:eastAsia="仿宋_GB2312"/>
          <w:sz w:val="24"/>
        </w:rPr>
        <w:t>获国内外通行的比较权威的认证，如</w:t>
      </w:r>
      <w:r>
        <w:rPr>
          <w:rFonts w:eastAsia="仿宋_GB2312"/>
          <w:sz w:val="24"/>
        </w:rPr>
        <w:t>ISO9000</w:t>
      </w:r>
      <w:r>
        <w:rPr>
          <w:rFonts w:eastAsia="仿宋_GB2312"/>
          <w:sz w:val="24"/>
        </w:rPr>
        <w:t>系列标准、</w:t>
      </w:r>
      <w:r>
        <w:rPr>
          <w:rFonts w:eastAsia="仿宋_GB2312"/>
          <w:sz w:val="24"/>
        </w:rPr>
        <w:t>ISO14000</w:t>
      </w:r>
      <w:r>
        <w:rPr>
          <w:rFonts w:eastAsia="仿宋_GB2312"/>
          <w:sz w:val="24"/>
        </w:rPr>
        <w:t>、</w:t>
      </w:r>
      <w:r>
        <w:rPr>
          <w:rFonts w:eastAsia="仿宋_GB2312"/>
          <w:sz w:val="24"/>
        </w:rPr>
        <w:t>CMMI</w:t>
      </w:r>
      <w:r>
        <w:rPr>
          <w:rFonts w:eastAsia="仿宋_GB2312"/>
          <w:sz w:val="24"/>
        </w:rPr>
        <w:t>、计算机信息系统资质认证等。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del w:id="138" w:author="吴可扬（非）" w:date="2020-08-11T15:52:00Z">
        <w:r w:rsidDel="003A264E">
          <w:rPr>
            <w:rFonts w:eastAsia="仿宋_GB2312" w:hint="eastAsia"/>
            <w:sz w:val="24"/>
          </w:rPr>
          <w:delText xml:space="preserve">  </w:delText>
        </w:r>
      </w:del>
      <w:r>
        <w:rPr>
          <w:rFonts w:eastAsia="仿宋_GB2312" w:hint="eastAsia"/>
          <w:sz w:val="24"/>
        </w:rPr>
        <w:t>标准：</w:t>
      </w:r>
      <w:r>
        <w:rPr>
          <w:rFonts w:eastAsia="仿宋_GB2312" w:hint="eastAsia"/>
          <w:sz w:val="24"/>
        </w:rPr>
        <w:t>201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年</w:t>
      </w:r>
      <w:r>
        <w:rPr>
          <w:rFonts w:eastAsia="仿宋_GB2312"/>
          <w:sz w:val="24"/>
        </w:rPr>
        <w:t>（含</w:t>
      </w:r>
      <w:r>
        <w:rPr>
          <w:rFonts w:eastAsia="仿宋_GB2312" w:hint="eastAsia"/>
          <w:sz w:val="24"/>
        </w:rPr>
        <w:t>申报当</w:t>
      </w:r>
      <w:r>
        <w:rPr>
          <w:rFonts w:eastAsia="仿宋_GB2312"/>
          <w:sz w:val="24"/>
        </w:rPr>
        <w:t>年）</w:t>
      </w:r>
      <w:r>
        <w:rPr>
          <w:rFonts w:eastAsia="仿宋_GB2312" w:hint="eastAsia"/>
          <w:sz w:val="24"/>
        </w:rPr>
        <w:t>以来</w:t>
      </w:r>
      <w:r>
        <w:rPr>
          <w:rFonts w:eastAsia="仿宋_GB2312"/>
          <w:sz w:val="24"/>
        </w:rPr>
        <w:t>主持</w:t>
      </w:r>
      <w:r>
        <w:rPr>
          <w:rFonts w:eastAsia="仿宋_GB2312" w:hint="eastAsia"/>
          <w:sz w:val="24"/>
        </w:rPr>
        <w:t>或</w:t>
      </w:r>
      <w:r>
        <w:rPr>
          <w:rFonts w:eastAsia="仿宋_GB2312"/>
          <w:sz w:val="24"/>
        </w:rPr>
        <w:t>参与制修订的</w:t>
      </w:r>
      <w:r>
        <w:rPr>
          <w:rFonts w:eastAsia="仿宋_GB2312" w:hint="eastAsia"/>
          <w:sz w:val="24"/>
        </w:rPr>
        <w:t>大数据领域相关的</w:t>
      </w:r>
      <w:r>
        <w:rPr>
          <w:rFonts w:eastAsia="仿宋_GB2312"/>
          <w:sz w:val="24"/>
        </w:rPr>
        <w:t>行业、国家、国际技术标准的名称。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30.</w:t>
      </w:r>
      <w:r>
        <w:rPr>
          <w:rFonts w:eastAsia="仿宋_GB2312" w:hint="eastAsia"/>
          <w:kern w:val="0"/>
          <w:sz w:val="24"/>
        </w:rPr>
        <w:t>201</w:t>
      </w: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 w:hint="eastAsia"/>
          <w:kern w:val="0"/>
          <w:sz w:val="24"/>
        </w:rPr>
        <w:t>年以来大数据、人工智能产品或服务获省部级以上党政部门奖励、荣誉证书等</w:t>
      </w:r>
      <w:r>
        <w:rPr>
          <w:rFonts w:eastAsia="仿宋_GB2312" w:hint="eastAsia"/>
          <w:kern w:val="0"/>
          <w:sz w:val="24"/>
        </w:rPr>
        <w:t>情况，</w:t>
      </w:r>
      <w:r>
        <w:rPr>
          <w:rFonts w:eastAsia="仿宋_GB2312" w:hint="eastAsia"/>
          <w:kern w:val="0"/>
          <w:sz w:val="24"/>
        </w:rPr>
        <w:t>可根据实际增减行数。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30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自评报告</w:t>
      </w:r>
      <w:r>
        <w:rPr>
          <w:rFonts w:eastAsia="仿宋_GB2312"/>
          <w:sz w:val="24"/>
        </w:rPr>
        <w:t>：</w:t>
      </w:r>
      <w:r>
        <w:rPr>
          <w:rFonts w:eastAsia="仿宋_GB2312" w:hint="eastAsia"/>
          <w:sz w:val="24"/>
        </w:rPr>
        <w:t>企业对照《</w:t>
      </w:r>
      <w:r>
        <w:rPr>
          <w:rFonts w:eastAsia="仿宋_GB2312" w:hint="eastAsia"/>
          <w:sz w:val="24"/>
        </w:rPr>
        <w:t>遴选</w:t>
      </w:r>
      <w:r>
        <w:rPr>
          <w:rFonts w:eastAsia="仿宋_GB2312"/>
          <w:sz w:val="24"/>
        </w:rPr>
        <w:t>方案</w:t>
      </w:r>
      <w:r>
        <w:rPr>
          <w:rFonts w:eastAsia="仿宋_GB2312" w:hint="eastAsia"/>
          <w:sz w:val="24"/>
        </w:rPr>
        <w:t>》中的“二、</w:t>
      </w:r>
      <w:r>
        <w:rPr>
          <w:rFonts w:eastAsia="仿宋_GB2312" w:hint="eastAsia"/>
          <w:sz w:val="24"/>
        </w:rPr>
        <w:t>遴选</w:t>
      </w:r>
      <w:r>
        <w:rPr>
          <w:rFonts w:eastAsia="仿宋_GB2312" w:hint="eastAsia"/>
          <w:sz w:val="24"/>
        </w:rPr>
        <w:t>范围和条件”进行自评，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00</w:t>
      </w:r>
      <w:r>
        <w:rPr>
          <w:rFonts w:eastAsia="仿宋_GB2312" w:hint="eastAsia"/>
          <w:sz w:val="24"/>
        </w:rPr>
        <w:t>字以内</w:t>
      </w:r>
      <w:r>
        <w:rPr>
          <w:rFonts w:eastAsia="仿宋_GB2312"/>
          <w:sz w:val="24"/>
        </w:rPr>
        <w:t>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3.</w:t>
      </w:r>
      <w:r>
        <w:rPr>
          <w:rFonts w:eastAsia="仿宋_GB2312"/>
          <w:sz w:val="24"/>
        </w:rPr>
        <w:t>申报单位意见：请抄写以下文字：</w:t>
      </w:r>
      <w:r>
        <w:rPr>
          <w:rFonts w:eastAsia="仿宋_GB2312"/>
          <w:sz w:val="24"/>
        </w:rPr>
        <w:t>“</w:t>
      </w:r>
      <w:r>
        <w:rPr>
          <w:rFonts w:eastAsia="仿宋_GB2312" w:hint="eastAsia"/>
          <w:sz w:val="24"/>
        </w:rPr>
        <w:t>本单位承诺近两年没有</w:t>
      </w:r>
      <w:r>
        <w:rPr>
          <w:rFonts w:eastAsia="仿宋_GB2312" w:hint="eastAsia"/>
          <w:sz w:val="24"/>
        </w:rPr>
        <w:t>违法违规违纪、失信被处理等</w:t>
      </w:r>
      <w:r>
        <w:rPr>
          <w:rFonts w:eastAsia="仿宋_GB2312" w:hint="eastAsia"/>
          <w:sz w:val="24"/>
        </w:rPr>
        <w:t>不良记录。经审查，符合申报条件，申报材料真实、完整，</w:t>
      </w:r>
      <w:r>
        <w:rPr>
          <w:rFonts w:eastAsia="仿宋_GB2312" w:hint="eastAsia"/>
          <w:sz w:val="24"/>
        </w:rPr>
        <w:t>自愿</w:t>
      </w:r>
      <w:r>
        <w:rPr>
          <w:rFonts w:eastAsia="仿宋_GB2312" w:hint="eastAsia"/>
          <w:sz w:val="24"/>
        </w:rPr>
        <w:t>申报”，并由企业负责人签名，盖企业印章。</w:t>
      </w:r>
    </w:p>
    <w:p w:rsidR="00A07801" w:rsidRDefault="00A415F1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>.</w:t>
      </w:r>
      <w:r>
        <w:rPr>
          <w:rFonts w:eastAsia="仿宋_GB2312"/>
          <w:sz w:val="24"/>
        </w:rPr>
        <w:t>推荐部门意见：推荐部门为各地市</w:t>
      </w:r>
      <w:r>
        <w:rPr>
          <w:rFonts w:eastAsia="仿宋_GB2312" w:hint="eastAsia"/>
          <w:sz w:val="24"/>
        </w:rPr>
        <w:t>工业</w:t>
      </w:r>
      <w:r>
        <w:rPr>
          <w:rFonts w:eastAsia="仿宋_GB2312"/>
          <w:sz w:val="24"/>
        </w:rPr>
        <w:t>和信息</w:t>
      </w:r>
      <w:r>
        <w:rPr>
          <w:rFonts w:eastAsia="仿宋_GB2312" w:hint="eastAsia"/>
          <w:sz w:val="24"/>
        </w:rPr>
        <w:t>化（大数据）</w:t>
      </w:r>
      <w:r>
        <w:rPr>
          <w:rFonts w:eastAsia="仿宋_GB2312"/>
          <w:sz w:val="24"/>
        </w:rPr>
        <w:t>主管部门。请抄写以下文字：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经初审，该企业符合申报条件，申报材料齐全完整，同意推荐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，并由单位负责</w:t>
      </w:r>
      <w:r>
        <w:rPr>
          <w:rFonts w:eastAsia="仿宋_GB2312" w:hint="eastAsia"/>
          <w:sz w:val="24"/>
        </w:rPr>
        <w:t>人</w:t>
      </w:r>
      <w:r>
        <w:rPr>
          <w:rFonts w:eastAsia="仿宋_GB2312"/>
          <w:sz w:val="24"/>
        </w:rPr>
        <w:t>签名，盖</w:t>
      </w:r>
      <w:r>
        <w:rPr>
          <w:rFonts w:eastAsia="仿宋_GB2312" w:hint="eastAsia"/>
          <w:sz w:val="24"/>
        </w:rPr>
        <w:t>单位</w:t>
      </w:r>
      <w:r>
        <w:rPr>
          <w:rFonts w:eastAsia="仿宋_GB2312"/>
          <w:sz w:val="24"/>
        </w:rPr>
        <w:t>印章。</w:t>
      </w:r>
    </w:p>
    <w:p w:rsidR="00A07801" w:rsidRDefault="00A07801"/>
    <w:sectPr w:rsidR="00A07801" w:rsidSect="00A07801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5F1" w:rsidRDefault="00A415F1" w:rsidP="00A07801">
      <w:pPr>
        <w:ind w:firstLine="640"/>
      </w:pPr>
      <w:r>
        <w:separator/>
      </w:r>
    </w:p>
  </w:endnote>
  <w:endnote w:type="continuationSeparator" w:id="1">
    <w:p w:rsidR="00A415F1" w:rsidRDefault="00A415F1" w:rsidP="00A0780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长城小标宋体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01" w:rsidRDefault="00A07801">
    <w:pPr>
      <w:pStyle w:val="a3"/>
    </w:pPr>
    <w:r>
      <w:pict>
        <v:rect id="文本框 1" o:spid="_x0000_s2049" style="position:absolute;margin-left:104pt;margin-top:0;width:2in;height:2in;z-index:251658240;mso-wrap-style:none;mso-position-horizontal:outside;mso-position-horizontal-relative:margin" o:preferrelative="t" filled="f" stroked="f">
          <v:textbox style="mso-fit-shape-to-text:t" inset="0,0,0,0">
            <w:txbxContent>
              <w:p w:rsidR="00A07801" w:rsidRDefault="00A415F1">
                <w:pPr>
                  <w:snapToGrid w:val="0"/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  <w:r w:rsidR="00A07801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 w:rsidR="00A07801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90413C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1</w:t>
                </w:r>
                <w:r w:rsidR="00A07801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5F1" w:rsidRDefault="00A415F1" w:rsidP="00A07801">
      <w:pPr>
        <w:ind w:firstLine="640"/>
      </w:pPr>
      <w:r>
        <w:separator/>
      </w:r>
    </w:p>
  </w:footnote>
  <w:footnote w:type="continuationSeparator" w:id="1">
    <w:p w:rsidR="00A415F1" w:rsidRDefault="00A415F1" w:rsidP="00A07801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65A497B"/>
    <w:rsid w:val="003A264E"/>
    <w:rsid w:val="0090413C"/>
    <w:rsid w:val="00A07801"/>
    <w:rsid w:val="00A415F1"/>
    <w:rsid w:val="0257360B"/>
    <w:rsid w:val="06424AC6"/>
    <w:rsid w:val="0A3538FD"/>
    <w:rsid w:val="282D4E51"/>
    <w:rsid w:val="2E22434C"/>
    <w:rsid w:val="2FC26786"/>
    <w:rsid w:val="330E6CCD"/>
    <w:rsid w:val="3D3F0471"/>
    <w:rsid w:val="3E2877D6"/>
    <w:rsid w:val="42F54888"/>
    <w:rsid w:val="4D175949"/>
    <w:rsid w:val="4F5142E3"/>
    <w:rsid w:val="50807CEE"/>
    <w:rsid w:val="52B06D58"/>
    <w:rsid w:val="54FE485E"/>
    <w:rsid w:val="54FF03FC"/>
    <w:rsid w:val="565A497B"/>
    <w:rsid w:val="5E2E3903"/>
    <w:rsid w:val="600A0141"/>
    <w:rsid w:val="65BA4F58"/>
    <w:rsid w:val="667F6052"/>
    <w:rsid w:val="69E9321F"/>
    <w:rsid w:val="7583534F"/>
    <w:rsid w:val="794D42E6"/>
    <w:rsid w:val="7F6B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801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A26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0780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0780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3A264E"/>
    <w:rPr>
      <w:sz w:val="18"/>
      <w:szCs w:val="18"/>
    </w:rPr>
  </w:style>
  <w:style w:type="character" w:customStyle="1" w:styleId="Char">
    <w:name w:val="批注框文本 Char"/>
    <w:basedOn w:val="a0"/>
    <w:link w:val="a5"/>
    <w:rsid w:val="003A264E"/>
    <w:rPr>
      <w:rFonts w:ascii="Calibri" w:hAnsi="Calibri" w:cs="黑体"/>
      <w:kern w:val="2"/>
      <w:sz w:val="18"/>
      <w:szCs w:val="18"/>
    </w:rPr>
  </w:style>
  <w:style w:type="paragraph" w:styleId="a6">
    <w:name w:val="Date"/>
    <w:basedOn w:val="a"/>
    <w:next w:val="a"/>
    <w:link w:val="Char0"/>
    <w:rsid w:val="003A264E"/>
    <w:pPr>
      <w:ind w:leftChars="2500" w:left="100"/>
    </w:pPr>
  </w:style>
  <w:style w:type="character" w:customStyle="1" w:styleId="Char0">
    <w:name w:val="日期 Char"/>
    <w:basedOn w:val="a0"/>
    <w:link w:val="a6"/>
    <w:rsid w:val="003A264E"/>
    <w:rPr>
      <w:rFonts w:ascii="Calibri" w:hAnsi="Calibri" w:cs="黑体"/>
      <w:kern w:val="2"/>
      <w:sz w:val="21"/>
      <w:szCs w:val="24"/>
    </w:rPr>
  </w:style>
  <w:style w:type="character" w:customStyle="1" w:styleId="1Char">
    <w:name w:val="标题 1 Char"/>
    <w:basedOn w:val="a0"/>
    <w:link w:val="1"/>
    <w:rsid w:val="003A264E"/>
    <w:rPr>
      <w:rFonts w:ascii="Calibri" w:hAnsi="Calibri" w:cs="黑体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943</Words>
  <Characters>5376</Characters>
  <Application>Microsoft Office Word</Application>
  <DocSecurity>0</DocSecurity>
  <Lines>44</Lines>
  <Paragraphs>12</Paragraphs>
  <ScaleCrop>false</ScaleCrop>
  <Company>省经济和信息化委员会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李剑辉</dc:creator>
  <cp:lastModifiedBy>吴可扬（非）</cp:lastModifiedBy>
  <cp:revision>2</cp:revision>
  <cp:lastPrinted>2020-07-24T06:55:00Z</cp:lastPrinted>
  <dcterms:created xsi:type="dcterms:W3CDTF">2020-07-14T01:34:00Z</dcterms:created>
  <dcterms:modified xsi:type="dcterms:W3CDTF">2020-08-11T07:53:00Z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